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03F" w:rsidRPr="009A176E" w:rsidRDefault="00E343E2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9A176E">
        <w:rPr>
          <w:rFonts w:ascii="Verdana" w:hAnsi="Verdana"/>
          <w:b/>
          <w:noProof/>
          <w:color w:val="404040" w:themeColor="text1" w:themeTint="BF"/>
          <w:sz w:val="32"/>
          <w:szCs w:val="32"/>
          <w:lang w:eastAsia="sk-SK"/>
        </w:rPr>
        <w:drawing>
          <wp:anchor distT="0" distB="0" distL="114300" distR="114300" simplePos="0" relativeHeight="251658240" behindDoc="0" locked="0" layoutInCell="1" allowOverlap="1" wp14:anchorId="07290578" wp14:editId="4BC3744E">
            <wp:simplePos x="0" y="0"/>
            <wp:positionH relativeFrom="column">
              <wp:posOffset>-52329</wp:posOffset>
            </wp:positionH>
            <wp:positionV relativeFrom="paragraph">
              <wp:posOffset>-292735</wp:posOffset>
            </wp:positionV>
            <wp:extent cx="5760720" cy="788644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8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703F" w:rsidRPr="009A176E" w:rsidRDefault="00B8703F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</w:p>
    <w:p w:rsidR="00426FA2" w:rsidRPr="009A176E" w:rsidRDefault="00426FA2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</w:p>
    <w:p w:rsidR="00764AB7" w:rsidRPr="009A176E" w:rsidRDefault="00764AB7" w:rsidP="00764AB7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9A176E">
        <w:rPr>
          <w:rFonts w:ascii="Verdana" w:hAnsi="Verdana"/>
          <w:b/>
          <w:sz w:val="32"/>
          <w:szCs w:val="32"/>
        </w:rPr>
        <w:t>USMERNENIE RIADIACEHO ORGÁNU Č. </w:t>
      </w:r>
      <w:r w:rsidR="002D5496">
        <w:rPr>
          <w:rFonts w:ascii="Verdana" w:hAnsi="Verdana"/>
          <w:b/>
          <w:sz w:val="32"/>
          <w:szCs w:val="32"/>
        </w:rPr>
        <w:t>5</w:t>
      </w:r>
    </w:p>
    <w:p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9A176E">
        <w:rPr>
          <w:rFonts w:ascii="Verdana" w:hAnsi="Verdana"/>
          <w:b/>
          <w:sz w:val="24"/>
          <w:szCs w:val="24"/>
        </w:rPr>
        <w:t xml:space="preserve">Verzia č. </w:t>
      </w:r>
      <w:del w:id="0" w:author="Autor">
        <w:r w:rsidR="006F39A3" w:rsidDel="00432C8E">
          <w:rPr>
            <w:rFonts w:ascii="Verdana" w:hAnsi="Verdana"/>
            <w:b/>
            <w:sz w:val="24"/>
            <w:szCs w:val="24"/>
          </w:rPr>
          <w:delText>4</w:delText>
        </w:r>
      </w:del>
      <w:ins w:id="1" w:author="Autor">
        <w:r w:rsidR="00432C8E">
          <w:rPr>
            <w:rFonts w:ascii="Verdana" w:hAnsi="Verdana"/>
            <w:b/>
            <w:sz w:val="24"/>
            <w:szCs w:val="24"/>
          </w:rPr>
          <w:t>5</w:t>
        </w:r>
      </w:ins>
      <w:bookmarkStart w:id="2" w:name="_GoBack"/>
      <w:bookmarkEnd w:id="2"/>
    </w:p>
    <w:p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</w:p>
    <w:p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9A176E">
        <w:rPr>
          <w:rFonts w:ascii="Verdana" w:hAnsi="Verdana"/>
          <w:b/>
          <w:sz w:val="24"/>
          <w:szCs w:val="24"/>
        </w:rPr>
        <w:t>Programové obdobie 2014 – 2020</w:t>
      </w:r>
    </w:p>
    <w:p w:rsidR="00764AB7" w:rsidRPr="009A176E" w:rsidRDefault="00764AB7" w:rsidP="00764AB7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764AB7" w:rsidRPr="009A176E" w:rsidTr="00CB4FF2">
        <w:tc>
          <w:tcPr>
            <w:tcW w:w="2268" w:type="dxa"/>
            <w:shd w:val="clear" w:color="auto" w:fill="auto"/>
          </w:tcPr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Vec:</w:t>
            </w: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:rsidR="00764AB7" w:rsidRPr="00550536" w:rsidRDefault="00764AB7" w:rsidP="0055053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50536">
              <w:rPr>
                <w:rFonts w:ascii="Verdana" w:hAnsi="Verdana"/>
                <w:sz w:val="20"/>
                <w:szCs w:val="20"/>
              </w:rPr>
              <w:t xml:space="preserve">k </w:t>
            </w:r>
            <w:r w:rsidR="000B331E" w:rsidRPr="00550536">
              <w:rPr>
                <w:rFonts w:ascii="Verdana" w:hAnsi="Verdana"/>
                <w:sz w:val="20"/>
                <w:szCs w:val="20"/>
              </w:rPr>
              <w:t xml:space="preserve">oprávnenosti vybraných skupín výdavkov pre PO 2014-2020 </w:t>
            </w:r>
          </w:p>
        </w:tc>
      </w:tr>
      <w:tr w:rsidR="00764AB7" w:rsidRPr="009A176E" w:rsidTr="00CB4FF2">
        <w:tc>
          <w:tcPr>
            <w:tcW w:w="2268" w:type="dxa"/>
            <w:shd w:val="clear" w:color="auto" w:fill="auto"/>
          </w:tcPr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Určené pre:</w:t>
            </w: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764AB7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0B331E" w:rsidRPr="009A176E" w:rsidRDefault="000B331E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Žiadateľov o </w:t>
            </w:r>
            <w:r w:rsidRPr="007E1AED">
              <w:rPr>
                <w:rFonts w:ascii="Verdana" w:hAnsi="Verdana"/>
                <w:sz w:val="20"/>
                <w:szCs w:val="20"/>
              </w:rPr>
              <w:t>nenávratn</w:t>
            </w:r>
            <w:r>
              <w:rPr>
                <w:rFonts w:ascii="Verdana" w:hAnsi="Verdana"/>
                <w:sz w:val="20"/>
                <w:szCs w:val="20"/>
              </w:rPr>
              <w:t>ý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finančn</w:t>
            </w:r>
            <w:r>
              <w:rPr>
                <w:rFonts w:ascii="Verdana" w:hAnsi="Verdana"/>
                <w:sz w:val="20"/>
                <w:szCs w:val="20"/>
              </w:rPr>
              <w:t>ý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príspev</w:t>
            </w:r>
            <w:r>
              <w:rPr>
                <w:rFonts w:ascii="Verdana" w:hAnsi="Verdana"/>
                <w:sz w:val="20"/>
                <w:szCs w:val="20"/>
              </w:rPr>
              <w:t>ok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z Operačného pr</w:t>
            </w:r>
            <w:r>
              <w:rPr>
                <w:rFonts w:ascii="Verdana" w:hAnsi="Verdana"/>
                <w:sz w:val="20"/>
                <w:szCs w:val="20"/>
              </w:rPr>
              <w:t>ogramu Efektívna verejná správa</w:t>
            </w:r>
          </w:p>
          <w:p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94419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0B331E">
              <w:rPr>
                <w:rFonts w:ascii="Verdana" w:hAnsi="Verdana"/>
                <w:sz w:val="20"/>
                <w:szCs w:val="20"/>
              </w:rPr>
              <w:t>rijímateľ</w:t>
            </w:r>
            <w:r>
              <w:rPr>
                <w:rFonts w:ascii="Verdana" w:hAnsi="Verdana"/>
                <w:sz w:val="20"/>
                <w:szCs w:val="20"/>
              </w:rPr>
              <w:t>ov</w:t>
            </w:r>
            <w:r w:rsidR="005533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>nenávratn</w:t>
            </w:r>
            <w:r>
              <w:rPr>
                <w:rFonts w:ascii="Verdana" w:hAnsi="Verdana"/>
                <w:sz w:val="20"/>
                <w:szCs w:val="20"/>
              </w:rPr>
              <w:t>ého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finančn</w:t>
            </w:r>
            <w:r>
              <w:rPr>
                <w:rFonts w:ascii="Verdana" w:hAnsi="Verdana"/>
                <w:sz w:val="20"/>
                <w:szCs w:val="20"/>
              </w:rPr>
              <w:t>ého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príspev</w:t>
            </w:r>
            <w:r>
              <w:rPr>
                <w:rFonts w:ascii="Verdana" w:hAnsi="Verdana"/>
                <w:sz w:val="20"/>
                <w:szCs w:val="20"/>
              </w:rPr>
              <w:t>ku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z Operačného pr</w:t>
            </w:r>
            <w:r w:rsidR="000B331E">
              <w:rPr>
                <w:rFonts w:ascii="Verdana" w:hAnsi="Verdana"/>
                <w:sz w:val="20"/>
                <w:szCs w:val="20"/>
              </w:rPr>
              <w:t>ogramu Efektívna verejná správa</w:t>
            </w:r>
            <w:r w:rsidR="005533F2">
              <w:rPr>
                <w:rFonts w:ascii="Verdana" w:hAnsi="Verdana"/>
                <w:sz w:val="20"/>
                <w:szCs w:val="20"/>
              </w:rPr>
              <w:t xml:space="preserve"> a ich partnerov (ak je relevantné)</w:t>
            </w:r>
          </w:p>
          <w:p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10C7A" w:rsidRPr="009A176E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764AB7" w:rsidRPr="009A176E" w:rsidTr="00CB4FF2">
        <w:tc>
          <w:tcPr>
            <w:tcW w:w="2268" w:type="dxa"/>
            <w:shd w:val="clear" w:color="auto" w:fill="auto"/>
          </w:tcPr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Na vedomie:</w:t>
            </w: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:rsidR="00764AB7" w:rsidRPr="009A176E" w:rsidRDefault="00764AB7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764AB7" w:rsidRPr="009A176E" w:rsidTr="00CB4FF2">
        <w:tc>
          <w:tcPr>
            <w:tcW w:w="2268" w:type="dxa"/>
            <w:shd w:val="clear" w:color="auto" w:fill="auto"/>
          </w:tcPr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Vydáva:</w:t>
            </w: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:rsidR="00764AB7" w:rsidRPr="009A176E" w:rsidRDefault="00764AB7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Ministerstvo vnútra S</w:t>
            </w:r>
            <w:r w:rsidR="00930C11">
              <w:rPr>
                <w:rFonts w:ascii="Verdana" w:hAnsi="Verdana"/>
                <w:sz w:val="20"/>
                <w:szCs w:val="20"/>
              </w:rPr>
              <w:t>lovenskej republiky</w:t>
            </w:r>
            <w:r w:rsidRPr="009A176E">
              <w:rPr>
                <w:rFonts w:ascii="Verdana" w:hAnsi="Verdana"/>
                <w:sz w:val="20"/>
                <w:szCs w:val="20"/>
              </w:rPr>
              <w:t xml:space="preserve"> ako Riadiaci orgán pre</w:t>
            </w:r>
            <w:r w:rsidR="00930C11">
              <w:rPr>
                <w:rFonts w:ascii="Verdana" w:hAnsi="Verdana"/>
                <w:sz w:val="20"/>
                <w:szCs w:val="20"/>
              </w:rPr>
              <w:t> </w:t>
            </w:r>
            <w:r w:rsidRPr="009A176E">
              <w:rPr>
                <w:rFonts w:ascii="Verdana" w:hAnsi="Verdana"/>
                <w:sz w:val="20"/>
                <w:szCs w:val="20"/>
              </w:rPr>
              <w:t>Operačný program Efektívna verejná správa</w:t>
            </w:r>
          </w:p>
        </w:tc>
      </w:tr>
      <w:tr w:rsidR="00764AB7" w:rsidRPr="009A176E" w:rsidTr="00CB4FF2">
        <w:tc>
          <w:tcPr>
            <w:tcW w:w="2268" w:type="dxa"/>
            <w:shd w:val="clear" w:color="auto" w:fill="auto"/>
          </w:tcPr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Záväznosť:</w:t>
            </w: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:rsidR="00764AB7" w:rsidRPr="009A176E" w:rsidRDefault="000B331E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Usmernenie má záväzný charakter v celom rozsahu, ak v jeho texte nie je pri kon</w:t>
            </w:r>
            <w:r w:rsidR="002D5496">
              <w:rPr>
                <w:rFonts w:ascii="Verdana" w:hAnsi="Verdana"/>
                <w:sz w:val="20"/>
                <w:szCs w:val="20"/>
              </w:rPr>
              <w:t>krétnom ustanovení uvedené inak</w:t>
            </w:r>
          </w:p>
        </w:tc>
      </w:tr>
      <w:tr w:rsidR="00764AB7" w:rsidRPr="009A176E" w:rsidTr="00CB4FF2">
        <w:tc>
          <w:tcPr>
            <w:tcW w:w="2268" w:type="dxa"/>
            <w:shd w:val="clear" w:color="auto" w:fill="auto"/>
          </w:tcPr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Počet príloh:</w:t>
            </w: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:rsidR="00764AB7" w:rsidRPr="009A176E" w:rsidRDefault="000B331E" w:rsidP="00094419">
            <w:pPr>
              <w:jc w:val="both"/>
              <w:rPr>
                <w:rStyle w:val="Zstupntext"/>
                <w:rFonts w:ascii="Verdana" w:hAnsi="Verdana"/>
                <w:sz w:val="20"/>
                <w:szCs w:val="20"/>
              </w:rPr>
            </w:pPr>
            <w:r>
              <w:rPr>
                <w:rStyle w:val="Zstupntext"/>
                <w:rFonts w:ascii="Verdana" w:hAnsi="Verdana"/>
                <w:sz w:val="20"/>
                <w:szCs w:val="20"/>
              </w:rPr>
              <w:t>0</w:t>
            </w:r>
          </w:p>
        </w:tc>
      </w:tr>
      <w:tr w:rsidR="004F458C" w:rsidRPr="009A176E" w:rsidTr="00CB4FF2">
        <w:tc>
          <w:tcPr>
            <w:tcW w:w="2268" w:type="dxa"/>
            <w:shd w:val="clear" w:color="auto" w:fill="auto"/>
          </w:tcPr>
          <w:p w:rsidR="004F458C" w:rsidRPr="009A176E" w:rsidRDefault="004F458C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Dátum vydania:</w:t>
            </w:r>
          </w:p>
          <w:p w:rsidR="004F458C" w:rsidRPr="009A176E" w:rsidRDefault="004F458C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20"/>
              <w:szCs w:val="20"/>
            </w:rPr>
            <w:id w:val="-1206487381"/>
            <w:placeholder>
              <w:docPart w:val="85D9B0831A5247BEBA9118CF187E35C2"/>
            </w:placeholder>
            <w:date w:fullDate="2018-08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auto"/>
              </w:tcPr>
              <w:p w:rsidR="004F458C" w:rsidRPr="009A176E" w:rsidRDefault="00BE35B7" w:rsidP="007274F0">
                <w:pPr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del w:id="3" w:author="Autor">
                  <w:r w:rsidDel="00BE35B7">
                    <w:rPr>
                      <w:rFonts w:ascii="Verdana" w:hAnsi="Verdana"/>
                      <w:sz w:val="20"/>
                      <w:szCs w:val="20"/>
                    </w:rPr>
                    <w:delText>31.05.2018</w:delText>
                  </w:r>
                </w:del>
                <w:ins w:id="4" w:author="Autor">
                  <w:r>
                    <w:rPr>
                      <w:rFonts w:ascii="Verdana" w:hAnsi="Verdana"/>
                      <w:sz w:val="20"/>
                      <w:szCs w:val="20"/>
                    </w:rPr>
                    <w:t>31.08.2018</w:t>
                  </w:r>
                </w:ins>
              </w:p>
            </w:tc>
          </w:sdtContent>
        </w:sdt>
      </w:tr>
      <w:tr w:rsidR="00764AB7" w:rsidRPr="009A176E" w:rsidTr="00CB4FF2">
        <w:tc>
          <w:tcPr>
            <w:tcW w:w="2268" w:type="dxa"/>
            <w:shd w:val="clear" w:color="auto" w:fill="auto"/>
          </w:tcPr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Dátum účinnosti:</w:t>
            </w: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20"/>
              <w:szCs w:val="20"/>
            </w:rPr>
            <w:id w:val="-1813329615"/>
            <w:placeholder>
              <w:docPart w:val="F7507D500E304F7F9EF2582DF12FDF62"/>
            </w:placeholder>
            <w:date w:fullDate="2018-08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auto"/>
              </w:tcPr>
              <w:p w:rsidR="00764AB7" w:rsidRPr="009A176E" w:rsidRDefault="00BE35B7" w:rsidP="007274F0">
                <w:pPr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del w:id="5" w:author="Autor">
                  <w:r w:rsidDel="00BE35B7">
                    <w:rPr>
                      <w:rFonts w:ascii="Verdana" w:hAnsi="Verdana"/>
                      <w:sz w:val="20"/>
                      <w:szCs w:val="20"/>
                    </w:rPr>
                    <w:delText>31.05.2018</w:delText>
                  </w:r>
                </w:del>
                <w:ins w:id="6" w:author="Autor">
                  <w:r>
                    <w:rPr>
                      <w:rFonts w:ascii="Verdana" w:hAnsi="Verdana"/>
                      <w:sz w:val="20"/>
                      <w:szCs w:val="20"/>
                    </w:rPr>
                    <w:t>31.08.2018</w:t>
                  </w:r>
                </w:ins>
              </w:p>
            </w:tc>
          </w:sdtContent>
        </w:sdt>
      </w:tr>
      <w:tr w:rsidR="00764AB7" w:rsidRPr="009A176E" w:rsidTr="00CB4FF2">
        <w:tc>
          <w:tcPr>
            <w:tcW w:w="2268" w:type="dxa"/>
            <w:shd w:val="clear" w:color="auto" w:fill="auto"/>
          </w:tcPr>
          <w:p w:rsidR="00764AB7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Schválil:</w:t>
            </w:r>
          </w:p>
          <w:p w:rsidR="00094419" w:rsidRDefault="00094419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094419" w:rsidRPr="009A176E" w:rsidRDefault="00094419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:rsidR="00764AB7" w:rsidRPr="009A176E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:rsidR="00764AB7" w:rsidRPr="009A176E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:rsidR="00764AB7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:rsidR="000B331E" w:rsidRDefault="000B331E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:rsidR="000B331E" w:rsidRDefault="000B331E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:rsidR="00094419" w:rsidRPr="009A176E" w:rsidRDefault="00094419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:rsidR="00764AB7" w:rsidRPr="009A176E" w:rsidRDefault="0086242E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JUDr. Adela Danišková</w:t>
            </w:r>
            <w:r w:rsidR="00B334C3">
              <w:rPr>
                <w:rFonts w:ascii="Verdana" w:hAnsi="Verdana"/>
                <w:sz w:val="20"/>
                <w:szCs w:val="20"/>
              </w:rPr>
              <w:t>, v.r.</w:t>
            </w:r>
          </w:p>
          <w:p w:rsidR="00764AB7" w:rsidRPr="009A176E" w:rsidRDefault="001A60D4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generálna riaditeľka sekcie európskych programov,</w:t>
            </w:r>
          </w:p>
          <w:p w:rsidR="000B331E" w:rsidRPr="009A176E" w:rsidRDefault="00783A8F" w:rsidP="00010C7A">
            <w:pPr>
              <w:pStyle w:val="Default"/>
              <w:rPr>
                <w:rFonts w:ascii="Times New Roman" w:eastAsiaTheme="minorHAnsi" w:hAnsi="Times New Roman" w:cs="Times New Roman"/>
                <w:lang w:eastAsia="en-US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 xml:space="preserve">v súlade s </w:t>
            </w:r>
            <w:r w:rsidR="003E3320">
              <w:rPr>
                <w:rFonts w:ascii="Verdana" w:hAnsi="Verdana" w:cstheme="minorBidi"/>
                <w:color w:val="auto"/>
                <w:sz w:val="20"/>
                <w:szCs w:val="20"/>
              </w:rPr>
              <w:t>Nariadením</w:t>
            </w:r>
            <w:r w:rsidR="003E3320" w:rsidRPr="003E3320">
              <w:rPr>
                <w:rFonts w:ascii="Verdana" w:hAnsi="Verdana" w:cstheme="minorBidi"/>
                <w:color w:val="auto"/>
                <w:sz w:val="20"/>
                <w:szCs w:val="20"/>
              </w:rPr>
              <w:t xml:space="preserve"> Ministerstva vnútra Slovenskej republiky č. 59/2016 o úlohách v rámci niektorých operačných programov</w:t>
            </w:r>
          </w:p>
        </w:tc>
      </w:tr>
    </w:tbl>
    <w:bookmarkStart w:id="7" w:name="_Toc404872120" w:displacedByCustomXml="next"/>
    <w:bookmarkStart w:id="8" w:name="_Toc404872045" w:displacedByCustomXml="next"/>
    <w:sdt>
      <w:sdtPr>
        <w:rPr>
          <w:rFonts w:ascii="Verdana" w:eastAsia="Times New Roman" w:hAnsi="Verdana" w:cs="Times New Roman"/>
          <w:b w:val="0"/>
          <w:bCs w:val="0"/>
          <w:color w:val="auto"/>
          <w:sz w:val="20"/>
          <w:szCs w:val="20"/>
          <w:lang w:eastAsia="en-US"/>
        </w:rPr>
        <w:id w:val="-1004741171"/>
        <w:docPartObj>
          <w:docPartGallery w:val="Table of Contents"/>
          <w:docPartUnique/>
        </w:docPartObj>
      </w:sdtPr>
      <w:sdtEndPr>
        <w:rPr>
          <w:rFonts w:eastAsiaTheme="minorHAnsi" w:cstheme="minorBidi"/>
        </w:rPr>
      </w:sdtEndPr>
      <w:sdtContent>
        <w:p w:rsidR="003E3320" w:rsidRDefault="003E3320" w:rsidP="00764AB7">
          <w:pPr>
            <w:pStyle w:val="Hlavikaobsahu"/>
            <w:spacing w:before="0"/>
            <w:rPr>
              <w:rFonts w:ascii="Verdana" w:eastAsia="Times New Roman" w:hAnsi="Verdana" w:cs="Times New Roman"/>
              <w:b w:val="0"/>
              <w:bCs w:val="0"/>
              <w:color w:val="auto"/>
              <w:sz w:val="20"/>
              <w:szCs w:val="20"/>
              <w:lang w:eastAsia="en-US"/>
            </w:rPr>
          </w:pPr>
        </w:p>
        <w:p w:rsidR="009C6BDC" w:rsidRDefault="009C6BDC" w:rsidP="00764AB7">
          <w:pPr>
            <w:pStyle w:val="Hlavikaobsahu"/>
            <w:spacing w:before="0"/>
            <w:rPr>
              <w:rFonts w:ascii="Verdana" w:hAnsi="Verdana"/>
              <w:color w:val="auto"/>
              <w:sz w:val="20"/>
              <w:szCs w:val="20"/>
            </w:rPr>
          </w:pPr>
        </w:p>
        <w:p w:rsidR="00764AB7" w:rsidRPr="00634C01" w:rsidRDefault="00764AB7" w:rsidP="00764AB7">
          <w:pPr>
            <w:pStyle w:val="Hlavikaobsahu"/>
            <w:spacing w:before="0"/>
            <w:rPr>
              <w:rFonts w:ascii="Verdana" w:eastAsia="Times New Roman" w:hAnsi="Verdana" w:cs="Times New Roman"/>
              <w:b w:val="0"/>
              <w:bCs w:val="0"/>
              <w:color w:val="auto"/>
              <w:sz w:val="18"/>
              <w:szCs w:val="18"/>
              <w:lang w:eastAsia="en-US"/>
            </w:rPr>
          </w:pPr>
          <w:r w:rsidRPr="00634C01">
            <w:rPr>
              <w:rFonts w:ascii="Verdana" w:hAnsi="Verdana"/>
              <w:color w:val="auto"/>
              <w:sz w:val="18"/>
              <w:szCs w:val="18"/>
            </w:rPr>
            <w:t>Obsah</w:t>
          </w:r>
        </w:p>
        <w:p w:rsidR="00094419" w:rsidRPr="00634C01" w:rsidRDefault="00094419" w:rsidP="00094419">
          <w:pPr>
            <w:spacing w:after="0"/>
            <w:rPr>
              <w:rFonts w:ascii="Verdana" w:hAnsi="Verdana"/>
              <w:sz w:val="18"/>
              <w:szCs w:val="18"/>
              <w:lang w:eastAsia="sk-SK"/>
            </w:rPr>
          </w:pPr>
        </w:p>
        <w:p w:rsidR="00BF4398" w:rsidRPr="00634C01" w:rsidRDefault="00764AB7">
          <w:pPr>
            <w:pStyle w:val="Obsah2"/>
            <w:rPr>
              <w:rFonts w:ascii="Verdana" w:eastAsiaTheme="minorEastAsia" w:hAnsi="Verdana" w:cstheme="minorBidi"/>
              <w:b w:val="0"/>
              <w:sz w:val="18"/>
              <w:szCs w:val="18"/>
            </w:rPr>
          </w:pPr>
          <w:r w:rsidRPr="00634C01">
            <w:rPr>
              <w:rFonts w:ascii="Verdana" w:hAnsi="Verdana"/>
              <w:sz w:val="18"/>
              <w:szCs w:val="18"/>
            </w:rPr>
            <w:fldChar w:fldCharType="begin"/>
          </w:r>
          <w:r w:rsidRPr="00634C01">
            <w:rPr>
              <w:rFonts w:ascii="Verdana" w:hAnsi="Verdana"/>
              <w:sz w:val="18"/>
              <w:szCs w:val="18"/>
            </w:rPr>
            <w:instrText xml:space="preserve"> TOC \o "1-5" \h \z \u </w:instrText>
          </w:r>
          <w:r w:rsidRPr="00634C01">
            <w:rPr>
              <w:rFonts w:ascii="Verdana" w:hAnsi="Verdana"/>
              <w:sz w:val="18"/>
              <w:szCs w:val="18"/>
            </w:rPr>
            <w:fldChar w:fldCharType="separate"/>
          </w:r>
          <w:hyperlink w:anchor="_Toc464733392" w:history="1"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>1 Úvod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tab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begin"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instrText xml:space="preserve"> PAGEREF _Toc464733392 \h </w:instrTex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separate"/>
            </w:r>
            <w:r w:rsidR="00986BD8">
              <w:rPr>
                <w:rFonts w:ascii="Verdana" w:hAnsi="Verdana"/>
                <w:webHidden/>
                <w:sz w:val="18"/>
                <w:szCs w:val="18"/>
              </w:rPr>
              <w:t>2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end"/>
            </w:r>
          </w:hyperlink>
        </w:p>
        <w:p w:rsidR="00BF4398" w:rsidRPr="00634C01" w:rsidRDefault="0094295D">
          <w:pPr>
            <w:pStyle w:val="Obsah2"/>
            <w:rPr>
              <w:rFonts w:ascii="Verdana" w:eastAsiaTheme="minorEastAsia" w:hAnsi="Verdana" w:cstheme="minorBidi"/>
              <w:b w:val="0"/>
              <w:sz w:val="18"/>
              <w:szCs w:val="18"/>
            </w:rPr>
          </w:pPr>
          <w:hyperlink w:anchor="_Toc464733393" w:history="1"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 xml:space="preserve">2 Právny rámec k oprávnenosti vybraných skupín výdavkov pre PO 2014 </w:t>
            </w:r>
            <w:r w:rsidR="006B4360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>-</w:t>
            </w:r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 xml:space="preserve"> 2020</w:t>
            </w:r>
            <w:r w:rsidR="006B4360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 xml:space="preserve"> 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tab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begin"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instrText xml:space="preserve"> PAGEREF _Toc464733393 \h </w:instrTex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separate"/>
            </w:r>
            <w:r w:rsidR="00986BD8">
              <w:rPr>
                <w:rFonts w:ascii="Verdana" w:hAnsi="Verdana"/>
                <w:webHidden/>
                <w:sz w:val="18"/>
                <w:szCs w:val="18"/>
              </w:rPr>
              <w:t>2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end"/>
            </w:r>
          </w:hyperlink>
        </w:p>
        <w:p w:rsidR="00BF4398" w:rsidRPr="00634C01" w:rsidRDefault="0094295D">
          <w:pPr>
            <w:pStyle w:val="Obsah2"/>
            <w:rPr>
              <w:rFonts w:asciiTheme="minorHAnsi" w:eastAsiaTheme="minorEastAsia" w:hAnsiTheme="minorHAnsi" w:cstheme="minorBidi"/>
              <w:b w:val="0"/>
              <w:sz w:val="18"/>
              <w:szCs w:val="18"/>
            </w:rPr>
          </w:pPr>
          <w:hyperlink w:anchor="_Toc464733394" w:history="1"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>3 Stanovený rámec k oprávnenosti vybraných skupín výdavkov pre PO 2014 - 2020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tab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begin"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instrText xml:space="preserve"> PAGEREF _Toc464733394 \h </w:instrTex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separate"/>
            </w:r>
            <w:r w:rsidR="00986BD8">
              <w:rPr>
                <w:rFonts w:ascii="Verdana" w:hAnsi="Verdana"/>
                <w:webHidden/>
                <w:sz w:val="18"/>
                <w:szCs w:val="18"/>
              </w:rPr>
              <w:t>4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end"/>
            </w:r>
          </w:hyperlink>
        </w:p>
        <w:p w:rsidR="00764AB7" w:rsidRPr="009A176E" w:rsidRDefault="00764AB7" w:rsidP="00094419">
          <w:pPr>
            <w:tabs>
              <w:tab w:val="right" w:pos="9072"/>
            </w:tabs>
            <w:spacing w:after="0"/>
            <w:rPr>
              <w:rFonts w:ascii="Verdana" w:hAnsi="Verdana"/>
              <w:sz w:val="20"/>
              <w:szCs w:val="20"/>
            </w:rPr>
          </w:pPr>
          <w:r w:rsidRPr="00634C01">
            <w:rPr>
              <w:rFonts w:ascii="Verdana" w:hAnsi="Verdana"/>
              <w:sz w:val="18"/>
              <w:szCs w:val="18"/>
            </w:rPr>
            <w:fldChar w:fldCharType="end"/>
          </w:r>
        </w:p>
      </w:sdtContent>
    </w:sdt>
    <w:p w:rsidR="00764AB7" w:rsidRPr="009A176E" w:rsidRDefault="00764AB7" w:rsidP="00764AB7">
      <w:pPr>
        <w:pStyle w:val="MPCKO1"/>
        <w:jc w:val="both"/>
        <w:rPr>
          <w:rFonts w:ascii="Verdana" w:hAnsi="Verdana"/>
          <w:color w:val="auto"/>
          <w:sz w:val="20"/>
          <w:szCs w:val="20"/>
        </w:rPr>
      </w:pPr>
      <w:bookmarkStart w:id="9" w:name="_Toc464733392"/>
      <w:r w:rsidRPr="009A176E">
        <w:rPr>
          <w:rFonts w:ascii="Verdana" w:hAnsi="Verdana"/>
          <w:color w:val="auto"/>
          <w:sz w:val="20"/>
          <w:szCs w:val="20"/>
        </w:rPr>
        <w:t>1 Úvod</w:t>
      </w:r>
      <w:bookmarkEnd w:id="8"/>
      <w:bookmarkEnd w:id="7"/>
      <w:bookmarkEnd w:id="9"/>
    </w:p>
    <w:p w:rsidR="00764AB7" w:rsidRPr="00786229" w:rsidRDefault="00764AB7" w:rsidP="00764AB7">
      <w:pPr>
        <w:pStyle w:val="SRKNorm"/>
        <w:numPr>
          <w:ilvl w:val="0"/>
          <w:numId w:val="1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786229">
        <w:rPr>
          <w:rFonts w:ascii="Verdana" w:hAnsi="Verdana"/>
          <w:sz w:val="20"/>
          <w:szCs w:val="20"/>
        </w:rPr>
        <w:t xml:space="preserve">Na základe Systému riadenia európskych štrukturálnych a investičných fondov na programové obdobie 2014 - 2020 (ďalej len „systém riadenia EŠIF“) vydáva Ministerstvo vnútra SR ako </w:t>
      </w:r>
      <w:r w:rsidR="00971828" w:rsidRPr="00786229">
        <w:rPr>
          <w:rFonts w:ascii="Verdana" w:hAnsi="Verdana"/>
          <w:sz w:val="20"/>
          <w:szCs w:val="20"/>
        </w:rPr>
        <w:t>R</w:t>
      </w:r>
      <w:r w:rsidRPr="00786229">
        <w:rPr>
          <w:rFonts w:ascii="Verdana" w:hAnsi="Verdana"/>
          <w:sz w:val="20"/>
          <w:szCs w:val="20"/>
        </w:rPr>
        <w:t>iadiaci orgán pre Operačný program Efektívna verejná správa (ďalej len „MV SR</w:t>
      </w:r>
      <w:r w:rsidR="00134859">
        <w:rPr>
          <w:rFonts w:ascii="Verdana" w:hAnsi="Verdana"/>
          <w:sz w:val="20"/>
          <w:szCs w:val="20"/>
        </w:rPr>
        <w:t>“</w:t>
      </w:r>
      <w:r w:rsidRPr="00786229">
        <w:rPr>
          <w:rFonts w:ascii="Verdana" w:hAnsi="Verdana"/>
          <w:sz w:val="20"/>
          <w:szCs w:val="20"/>
        </w:rPr>
        <w:t>/</w:t>
      </w:r>
      <w:r w:rsidR="00134859">
        <w:rPr>
          <w:rFonts w:ascii="Verdana" w:hAnsi="Verdana"/>
          <w:sz w:val="20"/>
          <w:szCs w:val="20"/>
        </w:rPr>
        <w:t>„</w:t>
      </w:r>
      <w:r w:rsidRPr="00786229">
        <w:rPr>
          <w:rFonts w:ascii="Verdana" w:hAnsi="Verdana"/>
          <w:sz w:val="20"/>
          <w:szCs w:val="20"/>
        </w:rPr>
        <w:t xml:space="preserve">RO pre OP EVS“) </w:t>
      </w:r>
      <w:r w:rsidRPr="00F204D2">
        <w:rPr>
          <w:rFonts w:ascii="Verdana" w:hAnsi="Verdana"/>
          <w:sz w:val="20"/>
          <w:szCs w:val="20"/>
        </w:rPr>
        <w:t xml:space="preserve">usmernenie </w:t>
      </w:r>
      <w:r w:rsidR="000B331E" w:rsidRPr="00F204D2">
        <w:rPr>
          <w:rFonts w:ascii="Verdana" w:hAnsi="Verdana"/>
          <w:sz w:val="20"/>
          <w:szCs w:val="20"/>
        </w:rPr>
        <w:t>k oprávnenosti vybraných skupín výdavkov pre PO 2014-2020</w:t>
      </w:r>
      <w:r w:rsidRPr="00786229">
        <w:rPr>
          <w:rFonts w:ascii="Verdana" w:hAnsi="Verdana"/>
          <w:sz w:val="20"/>
          <w:szCs w:val="20"/>
        </w:rPr>
        <w:t xml:space="preserve">, ktorého cieľom je určenie </w:t>
      </w:r>
      <w:r w:rsidR="00930C11" w:rsidRPr="00786229">
        <w:rPr>
          <w:rFonts w:ascii="Verdana" w:hAnsi="Verdana"/>
          <w:sz w:val="20"/>
          <w:szCs w:val="20"/>
        </w:rPr>
        <w:t xml:space="preserve">limitov </w:t>
      </w:r>
      <w:r w:rsidRPr="00786229">
        <w:rPr>
          <w:rFonts w:ascii="Verdana" w:hAnsi="Verdana"/>
          <w:sz w:val="20"/>
          <w:szCs w:val="20"/>
        </w:rPr>
        <w:t>pre </w:t>
      </w:r>
      <w:r w:rsidR="00E56B38" w:rsidRPr="00786229">
        <w:rPr>
          <w:rFonts w:ascii="Verdana" w:hAnsi="Verdana"/>
          <w:sz w:val="20"/>
          <w:szCs w:val="20"/>
        </w:rPr>
        <w:t xml:space="preserve"> </w:t>
      </w:r>
      <w:r w:rsidR="00E56B38">
        <w:rPr>
          <w:rFonts w:ascii="Verdana" w:hAnsi="Verdana"/>
          <w:sz w:val="20"/>
          <w:szCs w:val="20"/>
        </w:rPr>
        <w:t>mzdové výdavky za zamestnancov prijímateľa a ceny dodaných služieb</w:t>
      </w:r>
      <w:r w:rsidRPr="00786229">
        <w:rPr>
          <w:vertAlign w:val="superscript"/>
        </w:rPr>
        <w:footnoteReference w:id="2"/>
      </w:r>
      <w:r w:rsidR="000312CB" w:rsidRPr="00786229">
        <w:rPr>
          <w:rFonts w:ascii="Verdana" w:hAnsi="Verdana"/>
          <w:sz w:val="20"/>
          <w:szCs w:val="20"/>
        </w:rPr>
        <w:t>.</w:t>
      </w:r>
      <w:r w:rsidR="00930C11" w:rsidRPr="00786229">
        <w:rPr>
          <w:rFonts w:ascii="Verdana" w:hAnsi="Verdana"/>
          <w:sz w:val="20"/>
          <w:szCs w:val="20"/>
        </w:rPr>
        <w:t xml:space="preserve"> </w:t>
      </w:r>
      <w:r w:rsidR="000312CB" w:rsidRPr="00786229">
        <w:rPr>
          <w:rFonts w:ascii="Verdana" w:hAnsi="Verdana"/>
          <w:sz w:val="20"/>
          <w:szCs w:val="20"/>
        </w:rPr>
        <w:t>Zároveň</w:t>
      </w:r>
      <w:r w:rsidR="00930C11" w:rsidRPr="00786229">
        <w:rPr>
          <w:rFonts w:ascii="Verdana" w:hAnsi="Verdana"/>
          <w:sz w:val="20"/>
          <w:szCs w:val="20"/>
        </w:rPr>
        <w:t xml:space="preserve"> v rámci</w:t>
      </w:r>
      <w:r w:rsidRPr="00786229">
        <w:rPr>
          <w:rFonts w:ascii="Verdana" w:hAnsi="Verdana"/>
          <w:sz w:val="20"/>
          <w:szCs w:val="20"/>
        </w:rPr>
        <w:t xml:space="preserve"> </w:t>
      </w:r>
      <w:r w:rsidR="00EC2258" w:rsidRPr="00786229">
        <w:rPr>
          <w:rFonts w:ascii="Verdana" w:hAnsi="Verdana"/>
          <w:sz w:val="20"/>
          <w:szCs w:val="20"/>
        </w:rPr>
        <w:t>projektu</w:t>
      </w:r>
      <w:r w:rsidR="00EC2258">
        <w:rPr>
          <w:rFonts w:ascii="Verdana" w:hAnsi="Verdana"/>
          <w:sz w:val="20"/>
          <w:szCs w:val="20"/>
        </w:rPr>
        <w:t xml:space="preserve"> žiadateľ/prijímateľ </w:t>
      </w:r>
      <w:r w:rsidR="003E5C76">
        <w:rPr>
          <w:rFonts w:ascii="Verdana" w:hAnsi="Verdana"/>
          <w:sz w:val="20"/>
          <w:szCs w:val="20"/>
        </w:rPr>
        <w:t xml:space="preserve">(partner) </w:t>
      </w:r>
      <w:r w:rsidR="00EC2258">
        <w:rPr>
          <w:rFonts w:ascii="Verdana" w:hAnsi="Verdana"/>
          <w:sz w:val="20"/>
          <w:szCs w:val="20"/>
        </w:rPr>
        <w:t xml:space="preserve">realizuje výdavky </w:t>
      </w:r>
      <w:r w:rsidR="00930C11" w:rsidRPr="00786229">
        <w:rPr>
          <w:rFonts w:ascii="Verdana" w:hAnsi="Verdana"/>
          <w:sz w:val="20"/>
          <w:szCs w:val="20"/>
        </w:rPr>
        <w:t>v súlade s uvedenými pravidlami v tomto usmernení</w:t>
      </w:r>
      <w:r w:rsidR="00930C11" w:rsidRPr="00786229">
        <w:rPr>
          <w:vertAlign w:val="superscript"/>
        </w:rPr>
        <w:footnoteReference w:id="3"/>
      </w:r>
      <w:r w:rsidR="00930C11" w:rsidRPr="00786229">
        <w:rPr>
          <w:rFonts w:ascii="Verdana" w:hAnsi="Verdana"/>
          <w:sz w:val="20"/>
          <w:szCs w:val="20"/>
        </w:rPr>
        <w:t>.</w:t>
      </w:r>
    </w:p>
    <w:p w:rsidR="00764AB7" w:rsidRDefault="001A2609" w:rsidP="00461604">
      <w:pPr>
        <w:pStyle w:val="SRKNorm"/>
        <w:numPr>
          <w:ilvl w:val="0"/>
          <w:numId w:val="1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1A2609">
        <w:rPr>
          <w:rFonts w:ascii="Verdana" w:hAnsi="Verdana"/>
          <w:sz w:val="20"/>
          <w:szCs w:val="20"/>
        </w:rPr>
        <w:t xml:space="preserve">Toto usmernenie </w:t>
      </w:r>
      <w:r>
        <w:rPr>
          <w:rFonts w:ascii="Verdana" w:hAnsi="Verdana"/>
          <w:sz w:val="20"/>
          <w:szCs w:val="20"/>
        </w:rPr>
        <w:t xml:space="preserve">nadväzuje na záväznú </w:t>
      </w:r>
      <w:r w:rsidRPr="001A2609">
        <w:rPr>
          <w:rFonts w:ascii="Verdana" w:hAnsi="Verdana"/>
          <w:sz w:val="20"/>
          <w:szCs w:val="20"/>
        </w:rPr>
        <w:t>dokumentáciu</w:t>
      </w:r>
      <w:r w:rsidR="00010C7A">
        <w:rPr>
          <w:rFonts w:ascii="Verdana" w:hAnsi="Verdana"/>
          <w:sz w:val="20"/>
          <w:szCs w:val="20"/>
        </w:rPr>
        <w:t xml:space="preserve"> pre výber a implementáciu</w:t>
      </w:r>
      <w:r>
        <w:rPr>
          <w:rFonts w:ascii="Verdana" w:hAnsi="Verdana"/>
          <w:sz w:val="20"/>
          <w:szCs w:val="20"/>
        </w:rPr>
        <w:t xml:space="preserve"> </w:t>
      </w:r>
      <w:r w:rsidR="00010C7A">
        <w:rPr>
          <w:rFonts w:ascii="Verdana" w:hAnsi="Verdana"/>
          <w:sz w:val="20"/>
          <w:szCs w:val="20"/>
        </w:rPr>
        <w:t xml:space="preserve">projektov </w:t>
      </w:r>
      <w:r>
        <w:rPr>
          <w:rFonts w:ascii="Verdana" w:hAnsi="Verdana"/>
          <w:sz w:val="20"/>
          <w:szCs w:val="20"/>
        </w:rPr>
        <w:t>vydanú zo strany RO pre OP EVS</w:t>
      </w:r>
      <w:r w:rsidRPr="001A2609">
        <w:rPr>
          <w:rFonts w:ascii="Verdana" w:hAnsi="Verdana"/>
          <w:sz w:val="20"/>
          <w:szCs w:val="20"/>
        </w:rPr>
        <w:t xml:space="preserve"> v platných a účinných verziách</w:t>
      </w:r>
      <w:r>
        <w:rPr>
          <w:rFonts w:ascii="Verdana" w:hAnsi="Verdana"/>
          <w:sz w:val="20"/>
          <w:szCs w:val="20"/>
        </w:rPr>
        <w:t xml:space="preserve">, zverejnenú na webovom sídle OP EVS – </w:t>
      </w:r>
      <w:hyperlink r:id="rId9" w:history="1">
        <w:r w:rsidRPr="00456613">
          <w:rPr>
            <w:rStyle w:val="Hypertextovprepojenie"/>
            <w:rFonts w:ascii="Verdana" w:hAnsi="Verdana"/>
            <w:sz w:val="20"/>
            <w:szCs w:val="20"/>
          </w:rPr>
          <w:t>www.opevs.eu</w:t>
        </w:r>
      </w:hyperlink>
      <w:r>
        <w:rPr>
          <w:rFonts w:ascii="Verdana" w:hAnsi="Verdana"/>
          <w:sz w:val="20"/>
          <w:szCs w:val="20"/>
        </w:rPr>
        <w:t xml:space="preserve"> </w:t>
      </w:r>
      <w:r w:rsidRPr="001A2609">
        <w:rPr>
          <w:rFonts w:ascii="Verdana" w:hAnsi="Verdana"/>
          <w:sz w:val="20"/>
          <w:szCs w:val="20"/>
        </w:rPr>
        <w:t>a to najmä</w:t>
      </w:r>
      <w:r>
        <w:rPr>
          <w:rFonts w:ascii="Verdana" w:hAnsi="Verdana"/>
          <w:sz w:val="20"/>
          <w:szCs w:val="20"/>
        </w:rPr>
        <w:t>:</w:t>
      </w:r>
    </w:p>
    <w:p w:rsidR="001A2609" w:rsidRDefault="001A2609" w:rsidP="00461604">
      <w:pPr>
        <w:pStyle w:val="Odsekzoznamu"/>
        <w:numPr>
          <w:ilvl w:val="0"/>
          <w:numId w:val="14"/>
        </w:numPr>
        <w:rPr>
          <w:rFonts w:ascii="Verdana" w:hAnsi="Verdana"/>
          <w:sz w:val="20"/>
          <w:szCs w:val="20"/>
        </w:rPr>
      </w:pPr>
      <w:r w:rsidRPr="001A2609">
        <w:rPr>
          <w:rFonts w:ascii="Verdana" w:hAnsi="Verdana"/>
          <w:sz w:val="20"/>
          <w:szCs w:val="20"/>
        </w:rPr>
        <w:t>Príručk</w:t>
      </w:r>
      <w:r>
        <w:rPr>
          <w:rFonts w:ascii="Verdana" w:hAnsi="Verdana"/>
          <w:sz w:val="20"/>
          <w:szCs w:val="20"/>
        </w:rPr>
        <w:t>a</w:t>
      </w:r>
      <w:r w:rsidRPr="001A2609">
        <w:rPr>
          <w:rFonts w:ascii="Verdana" w:hAnsi="Verdana"/>
          <w:sz w:val="20"/>
          <w:szCs w:val="20"/>
        </w:rPr>
        <w:t xml:space="preserve"> pre žiadateľa o nenávratný finančný príspevok OP EVS</w:t>
      </w:r>
      <w:r>
        <w:rPr>
          <w:rFonts w:ascii="Verdana" w:hAnsi="Verdana"/>
          <w:sz w:val="20"/>
          <w:szCs w:val="20"/>
        </w:rPr>
        <w:t>;</w:t>
      </w:r>
    </w:p>
    <w:p w:rsidR="001A2609" w:rsidRDefault="001A2609" w:rsidP="00461604">
      <w:pPr>
        <w:pStyle w:val="Odsekzoznamu"/>
        <w:numPr>
          <w:ilvl w:val="0"/>
          <w:numId w:val="14"/>
        </w:numPr>
        <w:spacing w:after="200"/>
        <w:rPr>
          <w:rFonts w:ascii="Verdana" w:hAnsi="Verdana"/>
          <w:sz w:val="20"/>
          <w:szCs w:val="20"/>
        </w:rPr>
      </w:pPr>
      <w:r w:rsidRPr="001A2609">
        <w:rPr>
          <w:rFonts w:ascii="Verdana" w:hAnsi="Verdana"/>
          <w:sz w:val="20"/>
          <w:szCs w:val="20"/>
        </w:rPr>
        <w:t>Príručka pre prijímateľa OP EVS</w:t>
      </w:r>
      <w:r>
        <w:rPr>
          <w:rFonts w:ascii="Verdana" w:hAnsi="Verdana"/>
          <w:sz w:val="20"/>
          <w:szCs w:val="20"/>
        </w:rPr>
        <w:t>.</w:t>
      </w:r>
    </w:p>
    <w:p w:rsidR="007D0A80" w:rsidRDefault="007D0A80" w:rsidP="00477AFC">
      <w:pPr>
        <w:pStyle w:val="SRKNorm"/>
        <w:numPr>
          <w:ilvl w:val="0"/>
          <w:numId w:val="1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Pravidlá </w:t>
      </w:r>
      <w:r w:rsidRPr="009A176E">
        <w:rPr>
          <w:rFonts w:ascii="Verdana" w:hAnsi="Verdana"/>
          <w:sz w:val="20"/>
          <w:szCs w:val="20"/>
        </w:rPr>
        <w:t xml:space="preserve">k </w:t>
      </w:r>
      <w:r w:rsidRPr="000B331E">
        <w:rPr>
          <w:rFonts w:ascii="Verdana" w:hAnsi="Verdana"/>
          <w:sz w:val="20"/>
          <w:szCs w:val="20"/>
        </w:rPr>
        <w:t>oprávnenosti vybraných skupín výdavkov</w:t>
      </w:r>
      <w:r>
        <w:rPr>
          <w:rFonts w:ascii="Verdana" w:hAnsi="Verdana"/>
          <w:sz w:val="20"/>
          <w:szCs w:val="20"/>
        </w:rPr>
        <w:t xml:space="preserve"> stanovené týmto usmernením sú</w:t>
      </w:r>
      <w:r w:rsidR="00461604">
        <w:rPr>
          <w:rFonts w:ascii="Verdana" w:hAnsi="Verdana"/>
          <w:sz w:val="20"/>
          <w:szCs w:val="20"/>
        </w:rPr>
        <w:t xml:space="preserve"> rovnako záväzné pre </w:t>
      </w:r>
      <w:r w:rsidR="00E21289">
        <w:rPr>
          <w:rFonts w:ascii="Verdana" w:hAnsi="Verdana"/>
          <w:sz w:val="20"/>
          <w:szCs w:val="20"/>
        </w:rPr>
        <w:t xml:space="preserve">žiadateľa alebo </w:t>
      </w:r>
      <w:r w:rsidR="00461604">
        <w:rPr>
          <w:rFonts w:ascii="Verdana" w:hAnsi="Verdana"/>
          <w:sz w:val="20"/>
          <w:szCs w:val="20"/>
        </w:rPr>
        <w:t xml:space="preserve">prijímateľa ako aj </w:t>
      </w:r>
      <w:r w:rsidR="00E21289">
        <w:rPr>
          <w:rFonts w:ascii="Verdana" w:hAnsi="Verdana"/>
          <w:sz w:val="20"/>
          <w:szCs w:val="20"/>
        </w:rPr>
        <w:t xml:space="preserve">pre </w:t>
      </w:r>
      <w:r w:rsidR="00461604">
        <w:rPr>
          <w:rFonts w:ascii="Verdana" w:hAnsi="Verdana"/>
          <w:sz w:val="20"/>
          <w:szCs w:val="20"/>
        </w:rPr>
        <w:t>všetkých jeho partnerov, pokiaľ sa v</w:t>
      </w:r>
      <w:r w:rsidR="00EC2258">
        <w:rPr>
          <w:rFonts w:ascii="Verdana" w:hAnsi="Verdana"/>
          <w:sz w:val="20"/>
          <w:szCs w:val="20"/>
        </w:rPr>
        <w:t> </w:t>
      </w:r>
      <w:r w:rsidR="00461604">
        <w:rPr>
          <w:rFonts w:ascii="Verdana" w:hAnsi="Verdana"/>
          <w:sz w:val="20"/>
          <w:szCs w:val="20"/>
        </w:rPr>
        <w:t>projekte</w:t>
      </w:r>
      <w:r w:rsidR="00EC2258">
        <w:rPr>
          <w:rFonts w:ascii="Verdana" w:hAnsi="Verdana"/>
          <w:sz w:val="20"/>
          <w:szCs w:val="20"/>
        </w:rPr>
        <w:t xml:space="preserve"> uplatňuje</w:t>
      </w:r>
      <w:r w:rsidR="00461604">
        <w:rPr>
          <w:rFonts w:ascii="Verdana" w:hAnsi="Verdana"/>
          <w:sz w:val="20"/>
          <w:szCs w:val="20"/>
        </w:rPr>
        <w:t xml:space="preserve"> princíp partnerstva na základe zmluvnej úpravy (napr. v Zmluve o poskytnutí NFP alebo v Zmluve o partnerstve)</w:t>
      </w:r>
      <w:r w:rsidR="00461604" w:rsidRPr="00930C11">
        <w:rPr>
          <w:vertAlign w:val="superscript"/>
        </w:rPr>
        <w:footnoteReference w:id="4"/>
      </w:r>
      <w:r w:rsidR="00067ECA">
        <w:rPr>
          <w:rFonts w:ascii="Verdana" w:hAnsi="Verdana"/>
          <w:sz w:val="20"/>
          <w:szCs w:val="20"/>
        </w:rPr>
        <w:t>.</w:t>
      </w:r>
      <w:r w:rsidR="00461604">
        <w:rPr>
          <w:rFonts w:ascii="Verdana" w:hAnsi="Verdana"/>
          <w:sz w:val="20"/>
          <w:szCs w:val="20"/>
        </w:rPr>
        <w:t xml:space="preserve"> </w:t>
      </w:r>
    </w:p>
    <w:p w:rsidR="00461604" w:rsidRPr="00461604" w:rsidRDefault="00461604" w:rsidP="00477AFC">
      <w:pPr>
        <w:spacing w:after="0"/>
        <w:rPr>
          <w:lang w:eastAsia="sk-SK"/>
        </w:rPr>
      </w:pPr>
    </w:p>
    <w:p w:rsidR="00764AB7" w:rsidRDefault="00764AB7" w:rsidP="00477AFC">
      <w:pPr>
        <w:pStyle w:val="MPCKO1"/>
        <w:spacing w:after="0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bookmarkStart w:id="10" w:name="_Toc404872046"/>
      <w:bookmarkStart w:id="11" w:name="_Toc404872121"/>
      <w:bookmarkStart w:id="12" w:name="_Toc464733393"/>
      <w:r w:rsidRPr="009A176E">
        <w:rPr>
          <w:rFonts w:ascii="Verdana" w:hAnsi="Verdana"/>
          <w:color w:val="auto"/>
          <w:sz w:val="20"/>
          <w:szCs w:val="20"/>
        </w:rPr>
        <w:t xml:space="preserve">2 </w:t>
      </w:r>
      <w:bookmarkEnd w:id="10"/>
      <w:bookmarkEnd w:id="11"/>
      <w:r w:rsidRPr="009A176E">
        <w:rPr>
          <w:rFonts w:ascii="Verdana" w:hAnsi="Verdana"/>
          <w:color w:val="auto"/>
          <w:sz w:val="20"/>
          <w:szCs w:val="20"/>
        </w:rPr>
        <w:t xml:space="preserve">Právny rámec k </w:t>
      </w:r>
      <w:r w:rsidR="00010C7A" w:rsidRPr="00010C7A">
        <w:rPr>
          <w:rFonts w:ascii="Verdana" w:hAnsi="Verdana"/>
          <w:color w:val="auto"/>
          <w:sz w:val="20"/>
          <w:szCs w:val="20"/>
        </w:rPr>
        <w:t>oprávnenosti vybraných skupín výdavkov pre PO 2014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-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2020</w:t>
      </w:r>
      <w:bookmarkEnd w:id="12"/>
    </w:p>
    <w:p w:rsidR="00764AB7" w:rsidRPr="009A176E" w:rsidRDefault="00764AB7" w:rsidP="00764AB7">
      <w:pPr>
        <w:pStyle w:val="SRKNorm"/>
        <w:numPr>
          <w:ilvl w:val="0"/>
          <w:numId w:val="3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>Legislatíva EÚ:</w:t>
      </w:r>
    </w:p>
    <w:p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Zmluva o Európskej únii a Zmluva o fungovaní Európskej únie (ďalej len ,,Zmluva o fungovaní EÚ“); </w:t>
      </w:r>
    </w:p>
    <w:p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Rady (EÚ, EURATOM) č. 1311/2013 z 2. decembra 2013, ktorým sa ustanovuje viacročný finančný rámec na roky 2014 – 2020; </w:t>
      </w:r>
    </w:p>
    <w:p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 a Európskom </w:t>
      </w:r>
      <w:r w:rsidRPr="009A176E">
        <w:rPr>
          <w:rFonts w:ascii="Verdana" w:hAnsi="Verdana"/>
          <w:sz w:val="20"/>
          <w:szCs w:val="20"/>
        </w:rPr>
        <w:lastRenderedPageBreak/>
        <w:t xml:space="preserve">námornom a rybárskom fonde, a ktorým sa zrušuje nariadenie Rady (ES) č. 1083/2006 (ďalej len „všeobecné nariadenie“); </w:t>
      </w:r>
    </w:p>
    <w:p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(EÚ) č. 1304/2013 z 17. decembra 2013 o Európskom sociálnom fonde a o zrušení nariadenia Rady (ES) č. 1081/2006 (ďalej len „nariadenie o ESF“); </w:t>
      </w:r>
    </w:p>
    <w:p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(EÚ, Euratom) č. 966/2012 o rozpočtových pravidlách, ktoré sa vzťahujú na všeobecný rozpočet Únie a zrušení nariadenia Rady (ES, Euratom) č.1605/2002 v platnom znení (ďalej len „nariadenie č. 966/2012“); </w:t>
      </w:r>
    </w:p>
    <w:p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rady (ES) č. 2185/1996 o kontrolách a inšpekciách na mieste vykonávaných Európskou komisiou a cieľom ochrany finančných záujmov Európskych spoločenstiev pred spreneverou a inými podvodmi; </w:t>
      </w:r>
    </w:p>
    <w:p w:rsidR="00764AB7" w:rsidRPr="009A176E" w:rsidRDefault="00764AB7" w:rsidP="00AF7153">
      <w:pPr>
        <w:pStyle w:val="SRKNorm"/>
        <w:numPr>
          <w:ilvl w:val="0"/>
          <w:numId w:val="0"/>
        </w:numPr>
        <w:spacing w:before="0" w:after="0"/>
        <w:ind w:left="720" w:hanging="360"/>
        <w:contextualSpacing w:val="0"/>
        <w:rPr>
          <w:rFonts w:ascii="Verdana" w:hAnsi="Verdana"/>
          <w:sz w:val="20"/>
          <w:szCs w:val="20"/>
        </w:rPr>
      </w:pPr>
    </w:p>
    <w:p w:rsidR="00764AB7" w:rsidRPr="009A176E" w:rsidRDefault="00764AB7" w:rsidP="00AF7153">
      <w:pPr>
        <w:pStyle w:val="SRKNorm"/>
        <w:numPr>
          <w:ilvl w:val="0"/>
          <w:numId w:val="3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>Legislatíva SR:</w:t>
      </w:r>
    </w:p>
    <w:p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292/2014 Z. z. o príspevku poskytovanom z európskych štrukturálnych a investičných fondov a o zmene a doplnení niektorých zákonov (ďalej len „zákon o príspevku z EŠIF“); </w:t>
      </w:r>
    </w:p>
    <w:p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</w:t>
      </w:r>
      <w:r w:rsidR="00D54383">
        <w:rPr>
          <w:rFonts w:ascii="Verdana" w:hAnsi="Verdana"/>
          <w:sz w:val="20"/>
          <w:szCs w:val="20"/>
        </w:rPr>
        <w:t>357/2015</w:t>
      </w:r>
      <w:r w:rsidRPr="009A176E">
        <w:rPr>
          <w:rFonts w:ascii="Verdana" w:hAnsi="Verdana"/>
          <w:sz w:val="20"/>
          <w:szCs w:val="20"/>
        </w:rPr>
        <w:t xml:space="preserve"> Z. z. </w:t>
      </w:r>
      <w:r w:rsidR="009C64D2" w:rsidRPr="00903F79">
        <w:rPr>
          <w:rFonts w:ascii="Verdana" w:hAnsi="Verdana"/>
          <w:sz w:val="20"/>
          <w:szCs w:val="20"/>
        </w:rPr>
        <w:t>o finančnej kontrole a audite a o zmene a doplnení niektorých zákonov</w:t>
      </w:r>
      <w:r w:rsidRPr="009A176E">
        <w:rPr>
          <w:rFonts w:ascii="Verdana" w:hAnsi="Verdana"/>
          <w:sz w:val="20"/>
          <w:szCs w:val="20"/>
        </w:rPr>
        <w:t xml:space="preserve"> (ďalej len „zákon o finančnej kontrole“); </w:t>
      </w:r>
    </w:p>
    <w:p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311/2001 Z. z. Zákonník práce v znení neskorších predpisov (ďalej len „Zákonník práce“); </w:t>
      </w:r>
    </w:p>
    <w:p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523/2004 Z. z. o rozpočtových pravidlách verejnej správy a o zmene a doplnení niektorých zákonov v znení neskorších predpisov (ďalej len „zákon o rozpočtových pravidlách“); </w:t>
      </w:r>
    </w:p>
    <w:p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583/2004 Z. z. o rozpočtových pravidlách územnej samosprávy a o zmene a doplnení niektorých zákonov v znení neskorších predpisov (ďalej len „zákon o rozpočtových pravidlách územnej samosprávy“); </w:t>
      </w:r>
    </w:p>
    <w:p w:rsidR="00764AB7" w:rsidRDefault="00764AB7" w:rsidP="0096330B">
      <w:pPr>
        <w:numPr>
          <w:ilvl w:val="0"/>
          <w:numId w:val="7"/>
        </w:numPr>
        <w:spacing w:after="0" w:line="240" w:lineRule="auto"/>
        <w:ind w:hanging="295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431/2002 Z. z. o účtovníctve v znení neskorších predpisov (ďalej len „zákon o účtovníctve“); </w:t>
      </w:r>
    </w:p>
    <w:p w:rsidR="003B4D17" w:rsidRDefault="003B4D17" w:rsidP="0096330B">
      <w:pPr>
        <w:pStyle w:val="Odsekzoznamu"/>
        <w:numPr>
          <w:ilvl w:val="0"/>
          <w:numId w:val="7"/>
        </w:numPr>
        <w:ind w:hanging="294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3B4D17">
        <w:rPr>
          <w:rFonts w:ascii="Verdana" w:eastAsiaTheme="minorHAnsi" w:hAnsi="Verdana" w:cstheme="minorBidi"/>
          <w:sz w:val="20"/>
          <w:szCs w:val="20"/>
          <w:lang w:eastAsia="en-US"/>
        </w:rPr>
        <w:t>Zákon č. 343/2015 Z. z. o verejnom obstarávaní a o zmene a doplnení niektorých zákonov v znení neskorších predpisov.</w:t>
      </w:r>
    </w:p>
    <w:p w:rsidR="00F409F3" w:rsidRPr="003B4D17" w:rsidRDefault="00F409F3" w:rsidP="00F409F3">
      <w:pPr>
        <w:pStyle w:val="Odsekzoznamu"/>
        <w:numPr>
          <w:ilvl w:val="0"/>
          <w:numId w:val="7"/>
        </w:numPr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>Zákon č. 18/1996 Z.</w:t>
      </w:r>
      <w:r w:rsidR="00613611">
        <w:rPr>
          <w:rFonts w:ascii="Verdana" w:eastAsiaTheme="minorHAnsi" w:hAnsi="Verdana" w:cstheme="minorBidi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 xml:space="preserve">z. o cenách </w:t>
      </w:r>
      <w:r w:rsidRPr="00F409F3">
        <w:rPr>
          <w:rFonts w:ascii="Verdana" w:eastAsiaTheme="minorHAnsi" w:hAnsi="Verdana" w:cstheme="minorBidi"/>
          <w:sz w:val="20"/>
          <w:szCs w:val="20"/>
          <w:lang w:eastAsia="en-US"/>
        </w:rPr>
        <w:t>v znení neskorších predpisov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>;</w:t>
      </w:r>
    </w:p>
    <w:p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400/2009 Z. z. o štátnej službe a o zmene a doplnení niektorých zákonov (ďalej len „zákon o štátnej službe“); </w:t>
      </w:r>
    </w:p>
    <w:p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552/2003 Z. z. o výkone práce vo verejnom záujme v znení neskorších predpisov (ďalej len „zákon o výkone práce vo verejnom záujme“); </w:t>
      </w:r>
    </w:p>
    <w:p w:rsidR="003B4D17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</w:t>
      </w:r>
      <w:r w:rsidR="00CC16A0" w:rsidRPr="009A176E">
        <w:rPr>
          <w:rFonts w:ascii="Verdana" w:hAnsi="Verdana"/>
          <w:sz w:val="20"/>
          <w:szCs w:val="20"/>
        </w:rPr>
        <w:t>55</w:t>
      </w:r>
      <w:r w:rsidR="00CC16A0">
        <w:rPr>
          <w:rFonts w:ascii="Verdana" w:hAnsi="Verdana"/>
          <w:sz w:val="20"/>
          <w:szCs w:val="20"/>
        </w:rPr>
        <w:t>3</w:t>
      </w:r>
      <w:r w:rsidRPr="009A176E">
        <w:rPr>
          <w:rFonts w:ascii="Verdana" w:hAnsi="Verdana"/>
          <w:sz w:val="20"/>
          <w:szCs w:val="20"/>
        </w:rPr>
        <w:t>/2003 Z. z. o odmeňovaní niektorých zamestnancov pri výkone práce vo verejnom záujme a o zmene a doplnení niektorých zákonov (ďalej len „zákon o odmeňovaní niektorých zamestnancov pri výkone práce vo verejnom záujme“);</w:t>
      </w:r>
    </w:p>
    <w:p w:rsidR="00764AB7" w:rsidRPr="009A176E" w:rsidRDefault="00764AB7" w:rsidP="00764AB7">
      <w:p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764AB7" w:rsidRPr="009A176E" w:rsidRDefault="00764AB7" w:rsidP="00764AB7">
      <w:pPr>
        <w:pStyle w:val="SRKNorm"/>
        <w:numPr>
          <w:ilvl w:val="0"/>
          <w:numId w:val="3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eastAsiaTheme="minorHAnsi" w:hAnsi="Verdana" w:cstheme="minorBidi"/>
          <w:sz w:val="20"/>
          <w:szCs w:val="20"/>
          <w:lang w:eastAsia="en-US"/>
        </w:rPr>
        <w:t>Záväzné právne dokumenty</w:t>
      </w:r>
      <w:r w:rsidRPr="009A176E">
        <w:rPr>
          <w:rFonts w:ascii="Verdana" w:hAnsi="Verdana"/>
          <w:sz w:val="20"/>
          <w:szCs w:val="20"/>
          <w:lang w:eastAsia="en-US"/>
        </w:rPr>
        <w:t>:</w:t>
      </w:r>
    </w:p>
    <w:p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Operačný program Efektívna verejná správa, schválený vykonávacím rozhodnutím </w:t>
      </w:r>
      <w:r w:rsidRPr="007E1AED">
        <w:rPr>
          <w:rFonts w:ascii="Verdana" w:hAnsi="Verdana"/>
          <w:sz w:val="20"/>
          <w:szCs w:val="20"/>
        </w:rPr>
        <w:t>Európskej komisie č. CCI 2014SK05SFOP001 dňa 27. 11. 2014:</w:t>
      </w:r>
    </w:p>
    <w:p w:rsidR="00764AB7" w:rsidRPr="007E1AED" w:rsidRDefault="0094295D" w:rsidP="00764AB7">
      <w:pPr>
        <w:spacing w:after="120" w:line="24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hyperlink r:id="rId10" w:history="1">
        <w:r w:rsidR="00D47BD4" w:rsidRPr="0010693D">
          <w:rPr>
            <w:rStyle w:val="Hypertextovprepojenie"/>
            <w:rFonts w:ascii="Verdana" w:hAnsi="Verdana"/>
            <w:sz w:val="20"/>
            <w:szCs w:val="20"/>
          </w:rPr>
          <w:t>http://www.minv.sk/?opevs</w:t>
        </w:r>
      </w:hyperlink>
      <w:r w:rsidR="00D47BD4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;</w:t>
      </w:r>
    </w:p>
    <w:p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Systém riadenia európskych štrukturálnych a investičných fondov na programové obdobie 2014 – 2020, schválený uznesením vlády SR č. 586/2014 z 20. 11. 2014</w:t>
      </w:r>
      <w:r w:rsidR="00010C7A">
        <w:rPr>
          <w:rFonts w:ascii="Verdana" w:hAnsi="Verdana"/>
          <w:sz w:val="20"/>
          <w:szCs w:val="20"/>
        </w:rPr>
        <w:t xml:space="preserve"> v platnom a účinnom znení</w:t>
      </w:r>
      <w:r w:rsidRPr="007E1AED">
        <w:rPr>
          <w:rFonts w:ascii="Verdana" w:hAnsi="Verdana"/>
          <w:sz w:val="20"/>
          <w:szCs w:val="20"/>
        </w:rPr>
        <w:t>;</w:t>
      </w:r>
    </w:p>
    <w:p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Systém finančného riadenia štrukturálnych fondov, Kohézneho fondu a Európskeho námorného a rybárskeho fondu na programové obdobie 2014 – 2020 schválený uznesením vlády SR č. 558/2014 z 05. 11. 2014</w:t>
      </w:r>
      <w:r w:rsidR="00010C7A">
        <w:rPr>
          <w:rFonts w:ascii="Verdana" w:hAnsi="Verdana"/>
          <w:sz w:val="20"/>
          <w:szCs w:val="20"/>
        </w:rPr>
        <w:t xml:space="preserve"> v platnom a účinnom znení</w:t>
      </w:r>
      <w:r w:rsidRPr="007E1AED">
        <w:rPr>
          <w:rFonts w:ascii="Verdana" w:hAnsi="Verdana"/>
          <w:sz w:val="20"/>
          <w:szCs w:val="20"/>
        </w:rPr>
        <w:t xml:space="preserve"> (ďalej len „systém finančného riadenia“);</w:t>
      </w:r>
    </w:p>
    <w:p w:rsidR="00613611" w:rsidRDefault="00764AB7" w:rsidP="00634C01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Metodický pokyn Centrálneho koord</w:t>
      </w:r>
      <w:r w:rsidR="004E263E">
        <w:rPr>
          <w:rFonts w:ascii="Verdana" w:hAnsi="Verdana"/>
          <w:sz w:val="20"/>
          <w:szCs w:val="20"/>
        </w:rPr>
        <w:t xml:space="preserve">inačného orgánu </w:t>
      </w:r>
      <w:r w:rsidRPr="007E1AED">
        <w:rPr>
          <w:rFonts w:ascii="Verdana" w:hAnsi="Verdana"/>
          <w:sz w:val="20"/>
          <w:szCs w:val="20"/>
        </w:rPr>
        <w:t>č. 4 k číselníku oprávnených výdavkov</w:t>
      </w:r>
      <w:r w:rsidR="00010C7A">
        <w:rPr>
          <w:rFonts w:ascii="Verdana" w:hAnsi="Verdana"/>
          <w:sz w:val="20"/>
          <w:szCs w:val="20"/>
        </w:rPr>
        <w:t xml:space="preserve"> v platnom a účinnom znení:</w:t>
      </w:r>
    </w:p>
    <w:p w:rsidR="00764AB7" w:rsidRPr="007E1AED" w:rsidRDefault="0094295D" w:rsidP="00764AB7">
      <w:pPr>
        <w:spacing w:after="120" w:line="24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hyperlink r:id="rId11" w:history="1">
        <w:r w:rsidR="00634C01" w:rsidRPr="008C3A65">
          <w:rPr>
            <w:rStyle w:val="Hypertextovprepojenie"/>
            <w:rFonts w:ascii="Verdana" w:hAnsi="Verdana"/>
            <w:sz w:val="20"/>
            <w:szCs w:val="20"/>
          </w:rPr>
          <w:t>http://www.partnerskadohoda.gov.sk/metodicke-pokyny-cko/</w:t>
        </w:r>
      </w:hyperlink>
      <w:r w:rsidR="00634C01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;</w:t>
      </w:r>
    </w:p>
    <w:p w:rsidR="00764AB7" w:rsidRDefault="00764AB7" w:rsidP="00AF7153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4A6FC7">
        <w:rPr>
          <w:rFonts w:ascii="Verdana" w:hAnsi="Verdana"/>
          <w:sz w:val="20"/>
          <w:szCs w:val="20"/>
        </w:rPr>
        <w:lastRenderedPageBreak/>
        <w:t>Metodický pokyn Centrálneho koordinačného orgán</w:t>
      </w:r>
      <w:r w:rsidR="004E263E">
        <w:rPr>
          <w:rFonts w:ascii="Verdana" w:hAnsi="Verdana"/>
          <w:sz w:val="20"/>
          <w:szCs w:val="20"/>
        </w:rPr>
        <w:t xml:space="preserve">u </w:t>
      </w:r>
      <w:r w:rsidR="00010C7A" w:rsidRPr="004A6FC7">
        <w:rPr>
          <w:rFonts w:ascii="Verdana" w:hAnsi="Verdana"/>
          <w:sz w:val="20"/>
          <w:szCs w:val="20"/>
        </w:rPr>
        <w:t>č. 6</w:t>
      </w:r>
      <w:r w:rsidRPr="004A6FC7">
        <w:rPr>
          <w:rFonts w:ascii="Verdana" w:hAnsi="Verdana"/>
          <w:sz w:val="20"/>
          <w:szCs w:val="20"/>
        </w:rPr>
        <w:t xml:space="preserve"> k pravidlám oprávnenosti pre najčastejšie sa vyskytujúce skupiny výdavkov</w:t>
      </w:r>
      <w:r w:rsidR="00010C7A" w:rsidRPr="00F2100B">
        <w:rPr>
          <w:rFonts w:ascii="Verdana" w:hAnsi="Verdana"/>
          <w:sz w:val="20"/>
          <w:szCs w:val="20"/>
        </w:rPr>
        <w:t xml:space="preserve"> v platnom a účinnom znení</w:t>
      </w:r>
      <w:r w:rsidRPr="00F2100B">
        <w:rPr>
          <w:rFonts w:ascii="Verdana" w:hAnsi="Verdana"/>
          <w:sz w:val="20"/>
          <w:szCs w:val="20"/>
        </w:rPr>
        <w:t>:</w:t>
      </w:r>
      <w:r w:rsidR="004A6FC7">
        <w:rPr>
          <w:rFonts w:ascii="Verdana" w:hAnsi="Verdana"/>
          <w:sz w:val="20"/>
          <w:szCs w:val="20"/>
        </w:rPr>
        <w:t xml:space="preserve"> </w:t>
      </w:r>
      <w:hyperlink r:id="rId12" w:history="1">
        <w:r w:rsidR="004E263E" w:rsidRPr="002E149E">
          <w:rPr>
            <w:rStyle w:val="Hypertextovprepojenie"/>
            <w:rFonts w:ascii="Verdana" w:hAnsi="Verdana"/>
            <w:sz w:val="20"/>
            <w:szCs w:val="20"/>
          </w:rPr>
          <w:t>http://www.partnerskadohoda.gov.sk/metodicke-pokyny-cko/</w:t>
        </w:r>
      </w:hyperlink>
      <w:r w:rsidRPr="004A6FC7">
        <w:rPr>
          <w:rFonts w:ascii="Verdana" w:hAnsi="Verdana"/>
          <w:sz w:val="20"/>
          <w:szCs w:val="20"/>
        </w:rPr>
        <w:t>;</w:t>
      </w:r>
    </w:p>
    <w:p w:rsidR="00613611" w:rsidRDefault="004E263E" w:rsidP="00634C01">
      <w:pPr>
        <w:pStyle w:val="Odsekzoznamu"/>
        <w:numPr>
          <w:ilvl w:val="0"/>
          <w:numId w:val="8"/>
        </w:numPr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4E263E">
        <w:rPr>
          <w:rFonts w:ascii="Verdana" w:eastAsiaTheme="minorHAnsi" w:hAnsi="Verdana" w:cstheme="minorBidi"/>
          <w:sz w:val="20"/>
          <w:szCs w:val="20"/>
          <w:lang w:eastAsia="en-US"/>
        </w:rPr>
        <w:t>Metodický pokyn Centrálneho koordinač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 xml:space="preserve">ného orgánu č. 18 k </w:t>
      </w:r>
      <w:r w:rsidRPr="004E263E">
        <w:rPr>
          <w:rFonts w:ascii="Verdana" w:eastAsiaTheme="minorHAnsi" w:hAnsi="Verdana" w:cstheme="minorBidi"/>
          <w:sz w:val="20"/>
          <w:szCs w:val="20"/>
          <w:lang w:eastAsia="en-US"/>
        </w:rPr>
        <w:t>overovaniu hospodárnosti výdavkov v platnom a účinnom znení:</w:t>
      </w:r>
    </w:p>
    <w:p w:rsidR="004E263E" w:rsidRPr="00613611" w:rsidRDefault="0094295D" w:rsidP="00634C01">
      <w:pPr>
        <w:ind w:left="360" w:firstLine="348"/>
        <w:jc w:val="both"/>
        <w:rPr>
          <w:rFonts w:ascii="Verdana" w:hAnsi="Verdana"/>
          <w:sz w:val="20"/>
          <w:szCs w:val="20"/>
        </w:rPr>
      </w:pPr>
      <w:hyperlink r:id="rId13" w:history="1">
        <w:r w:rsidR="004E263E" w:rsidRPr="00613611">
          <w:rPr>
            <w:rStyle w:val="Hypertextovprepojenie"/>
            <w:rFonts w:ascii="Verdana" w:hAnsi="Verdana"/>
            <w:sz w:val="20"/>
            <w:szCs w:val="20"/>
          </w:rPr>
          <w:t>http://www.partnerskadohoda.gov.sk/metodicke-pokyny-cko/</w:t>
        </w:r>
      </w:hyperlink>
      <w:r w:rsidR="00D820E3" w:rsidRPr="00613611">
        <w:rPr>
          <w:rFonts w:ascii="Verdana" w:hAnsi="Verdana"/>
          <w:sz w:val="20"/>
          <w:szCs w:val="20"/>
        </w:rPr>
        <w:t>.</w:t>
      </w:r>
    </w:p>
    <w:p w:rsidR="004E263E" w:rsidRPr="004E263E" w:rsidRDefault="004E263E" w:rsidP="004E263E">
      <w:pPr>
        <w:pStyle w:val="Odsekzoznamu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:rsidR="00764AB7" w:rsidRPr="007E1AED" w:rsidRDefault="00764AB7" w:rsidP="002F5798">
      <w:p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764AB7" w:rsidRPr="007E1AED" w:rsidRDefault="00764AB7" w:rsidP="00764AB7">
      <w:pPr>
        <w:pStyle w:val="MPCKO1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bookmarkStart w:id="13" w:name="_Toc464733394"/>
      <w:r w:rsidRPr="007E1AED">
        <w:rPr>
          <w:rFonts w:ascii="Verdana" w:hAnsi="Verdana"/>
          <w:color w:val="auto"/>
          <w:sz w:val="20"/>
          <w:szCs w:val="20"/>
        </w:rPr>
        <w:t xml:space="preserve">3 </w:t>
      </w:r>
      <w:r w:rsidR="000312CB">
        <w:rPr>
          <w:rFonts w:ascii="Verdana" w:hAnsi="Verdana"/>
          <w:color w:val="auto"/>
          <w:sz w:val="20"/>
          <w:szCs w:val="20"/>
        </w:rPr>
        <w:t xml:space="preserve">Stanovený rámec </w:t>
      </w:r>
      <w:r w:rsidR="00010C7A" w:rsidRPr="00010C7A">
        <w:rPr>
          <w:rFonts w:ascii="Verdana" w:hAnsi="Verdana"/>
          <w:color w:val="auto"/>
          <w:sz w:val="20"/>
          <w:szCs w:val="20"/>
        </w:rPr>
        <w:t>k oprávnenosti vybraných skupín výdavkov pre PO 2014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-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2020</w:t>
      </w:r>
      <w:bookmarkEnd w:id="13"/>
    </w:p>
    <w:p w:rsidR="00351E5E" w:rsidRDefault="007909FB" w:rsidP="00351E5E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 pre OP EVS definuje</w:t>
      </w:r>
      <w:r w:rsidR="00F54BBE">
        <w:rPr>
          <w:rFonts w:ascii="Verdana" w:hAnsi="Verdana"/>
          <w:sz w:val="20"/>
          <w:szCs w:val="20"/>
        </w:rPr>
        <w:t xml:space="preserve"> </w:t>
      </w:r>
      <w:r w:rsidR="00E6792E">
        <w:rPr>
          <w:rFonts w:ascii="Verdana" w:hAnsi="Verdana"/>
          <w:sz w:val="20"/>
          <w:szCs w:val="20"/>
        </w:rPr>
        <w:t xml:space="preserve">štandardizované projektové pozície </w:t>
      </w:r>
      <w:r w:rsidR="006C0694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 určuje </w:t>
      </w:r>
      <w:r w:rsidR="00E6792E">
        <w:rPr>
          <w:rFonts w:ascii="Verdana" w:hAnsi="Verdana"/>
          <w:sz w:val="20"/>
          <w:szCs w:val="20"/>
        </w:rPr>
        <w:t xml:space="preserve">k nim prislúchajúci </w:t>
      </w:r>
      <w:r w:rsidR="00F54BBE">
        <w:rPr>
          <w:rFonts w:ascii="Verdana" w:hAnsi="Verdana"/>
          <w:sz w:val="20"/>
          <w:szCs w:val="20"/>
        </w:rPr>
        <w:t>limit</w:t>
      </w:r>
      <w:r w:rsidR="00E21289">
        <w:rPr>
          <w:rFonts w:ascii="Verdana" w:hAnsi="Verdana"/>
          <w:sz w:val="20"/>
          <w:szCs w:val="20"/>
        </w:rPr>
        <w:t xml:space="preserve"> o</w:t>
      </w:r>
      <w:r w:rsidR="00764AB7" w:rsidRPr="007E1AED">
        <w:rPr>
          <w:rFonts w:ascii="Verdana" w:hAnsi="Verdana"/>
          <w:sz w:val="20"/>
          <w:szCs w:val="20"/>
        </w:rPr>
        <w:t>právnený</w:t>
      </w:r>
      <w:r w:rsidR="00CB4FF2">
        <w:rPr>
          <w:rFonts w:ascii="Verdana" w:hAnsi="Verdana"/>
          <w:sz w:val="20"/>
          <w:szCs w:val="20"/>
        </w:rPr>
        <w:t>ch</w:t>
      </w:r>
      <w:r w:rsidR="00764AB7" w:rsidRPr="007E1AED">
        <w:rPr>
          <w:rFonts w:ascii="Verdana" w:hAnsi="Verdana"/>
          <w:sz w:val="20"/>
          <w:szCs w:val="20"/>
        </w:rPr>
        <w:t xml:space="preserve"> </w:t>
      </w:r>
      <w:r w:rsidR="00477AFC">
        <w:rPr>
          <w:rFonts w:ascii="Verdana" w:hAnsi="Verdana"/>
          <w:sz w:val="20"/>
          <w:szCs w:val="20"/>
        </w:rPr>
        <w:t>mzdový</w:t>
      </w:r>
      <w:r w:rsidR="00CB4FF2">
        <w:rPr>
          <w:rFonts w:ascii="Verdana" w:hAnsi="Verdana"/>
          <w:sz w:val="20"/>
          <w:szCs w:val="20"/>
        </w:rPr>
        <w:t>ch</w:t>
      </w:r>
      <w:r w:rsidR="00477AFC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výdavko</w:t>
      </w:r>
      <w:r w:rsidR="00CB4FF2">
        <w:rPr>
          <w:rFonts w:ascii="Verdana" w:hAnsi="Verdana"/>
          <w:sz w:val="20"/>
          <w:szCs w:val="20"/>
        </w:rPr>
        <w:t>v</w:t>
      </w:r>
      <w:r w:rsidR="00F54BBE">
        <w:rPr>
          <w:rFonts w:ascii="Verdana" w:hAnsi="Verdana"/>
          <w:sz w:val="20"/>
          <w:szCs w:val="20"/>
        </w:rPr>
        <w:t xml:space="preserve"> na národnej úrovni SR</w:t>
      </w:r>
      <w:r w:rsidR="006C0694">
        <w:rPr>
          <w:rStyle w:val="Odkaznapoznmkupodiarou"/>
          <w:rFonts w:ascii="Verdana" w:hAnsi="Verdana"/>
          <w:sz w:val="20"/>
          <w:szCs w:val="20"/>
        </w:rPr>
        <w:footnoteReference w:id="5"/>
      </w:r>
      <w:r w:rsidR="00764AB7" w:rsidRPr="007E1AED">
        <w:rPr>
          <w:rFonts w:ascii="Verdana" w:hAnsi="Verdana"/>
          <w:sz w:val="20"/>
          <w:szCs w:val="20"/>
        </w:rPr>
        <w:t xml:space="preserve"> pre účely tohto usmernenia </w:t>
      </w:r>
      <w:r w:rsidR="004B46C3">
        <w:rPr>
          <w:rFonts w:ascii="Verdana" w:hAnsi="Verdana"/>
          <w:sz w:val="20"/>
          <w:szCs w:val="20"/>
        </w:rPr>
        <w:t xml:space="preserve">ako </w:t>
      </w:r>
      <w:r w:rsidR="00CB4FF2">
        <w:rPr>
          <w:rFonts w:ascii="Verdana" w:hAnsi="Verdana"/>
          <w:sz w:val="20"/>
          <w:szCs w:val="20"/>
        </w:rPr>
        <w:t>maximáln</w:t>
      </w:r>
      <w:r w:rsidR="004B46C3">
        <w:rPr>
          <w:rFonts w:ascii="Verdana" w:hAnsi="Verdana"/>
          <w:sz w:val="20"/>
          <w:szCs w:val="20"/>
        </w:rPr>
        <w:t>u hodinovú</w:t>
      </w:r>
      <w:r w:rsidR="00CB4FF2">
        <w:rPr>
          <w:rFonts w:ascii="Verdana" w:hAnsi="Verdana"/>
          <w:sz w:val="20"/>
          <w:szCs w:val="20"/>
        </w:rPr>
        <w:t xml:space="preserve"> </w:t>
      </w:r>
      <w:r w:rsidR="00EC2258">
        <w:rPr>
          <w:rFonts w:ascii="Verdana" w:hAnsi="Verdana"/>
          <w:sz w:val="20"/>
          <w:szCs w:val="20"/>
        </w:rPr>
        <w:t>mzdu</w:t>
      </w:r>
      <w:r w:rsidR="00764AB7" w:rsidRPr="007E1AED">
        <w:rPr>
          <w:rFonts w:ascii="Verdana" w:hAnsi="Verdana"/>
          <w:sz w:val="20"/>
          <w:szCs w:val="20"/>
        </w:rPr>
        <w:t xml:space="preserve"> zamestnanca žiadateľa</w:t>
      </w:r>
      <w:r w:rsidR="00477AFC">
        <w:rPr>
          <w:rFonts w:ascii="Verdana" w:hAnsi="Verdana"/>
          <w:sz w:val="20"/>
          <w:szCs w:val="20"/>
        </w:rPr>
        <w:t>/prijímateľa</w:t>
      </w:r>
      <w:r w:rsidR="00DE3C5C" w:rsidRPr="007E1AED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(</w:t>
      </w:r>
      <w:r w:rsidR="00F54BBE">
        <w:rPr>
          <w:rFonts w:ascii="Verdana" w:hAnsi="Verdana"/>
          <w:sz w:val="20"/>
          <w:szCs w:val="20"/>
        </w:rPr>
        <w:t>t.</w:t>
      </w:r>
      <w:r w:rsidR="00275FC2">
        <w:rPr>
          <w:rFonts w:ascii="Verdana" w:hAnsi="Verdana"/>
          <w:sz w:val="20"/>
          <w:szCs w:val="20"/>
        </w:rPr>
        <w:t xml:space="preserve"> </w:t>
      </w:r>
      <w:r w:rsidR="00F54BBE">
        <w:rPr>
          <w:rFonts w:ascii="Verdana" w:hAnsi="Verdana"/>
          <w:sz w:val="20"/>
          <w:szCs w:val="20"/>
        </w:rPr>
        <w:t xml:space="preserve">j. </w:t>
      </w:r>
      <w:r w:rsidR="008F1DC7">
        <w:rPr>
          <w:rFonts w:ascii="Verdana" w:hAnsi="Verdana"/>
          <w:sz w:val="20"/>
          <w:szCs w:val="20"/>
        </w:rPr>
        <w:t xml:space="preserve">hodinová </w:t>
      </w:r>
      <w:r w:rsidR="00764AB7" w:rsidRPr="007E1AED">
        <w:rPr>
          <w:rFonts w:ascii="Verdana" w:hAnsi="Verdana"/>
          <w:sz w:val="20"/>
          <w:szCs w:val="20"/>
        </w:rPr>
        <w:t xml:space="preserve">hrubá mzda, resp. </w:t>
      </w:r>
      <w:r w:rsidR="008F1DC7">
        <w:rPr>
          <w:rFonts w:ascii="Verdana" w:hAnsi="Verdana"/>
          <w:sz w:val="20"/>
          <w:szCs w:val="20"/>
        </w:rPr>
        <w:t xml:space="preserve">hodinová </w:t>
      </w:r>
      <w:r w:rsidR="00764AB7" w:rsidRPr="007E1AED">
        <w:rPr>
          <w:rFonts w:ascii="Verdana" w:hAnsi="Verdana"/>
          <w:sz w:val="20"/>
          <w:szCs w:val="20"/>
        </w:rPr>
        <w:t>odmena za vykonanú prácu</w:t>
      </w:r>
      <w:r w:rsidR="00477AFC">
        <w:rPr>
          <w:rFonts w:ascii="Verdana" w:hAnsi="Verdana"/>
          <w:sz w:val="20"/>
          <w:szCs w:val="20"/>
        </w:rPr>
        <w:t>)</w:t>
      </w:r>
      <w:r w:rsidR="008F1DC7">
        <w:rPr>
          <w:rFonts w:ascii="Verdana" w:hAnsi="Verdana"/>
          <w:sz w:val="20"/>
          <w:szCs w:val="20"/>
        </w:rPr>
        <w:t>.</w:t>
      </w:r>
      <w:r w:rsidR="00764AB7" w:rsidRPr="007E1AED">
        <w:rPr>
          <w:rFonts w:ascii="Verdana" w:hAnsi="Verdana"/>
          <w:sz w:val="20"/>
          <w:szCs w:val="20"/>
        </w:rPr>
        <w:t xml:space="preserve"> </w:t>
      </w:r>
      <w:r w:rsidR="008F1DC7">
        <w:rPr>
          <w:rFonts w:ascii="Verdana" w:hAnsi="Verdana"/>
          <w:sz w:val="20"/>
          <w:szCs w:val="20"/>
        </w:rPr>
        <w:t xml:space="preserve">Oprávnený výdavok je potom hodinová hrubá mzda zamestnanca </w:t>
      </w:r>
      <w:r w:rsidR="00764AB7" w:rsidRPr="007E1AED">
        <w:rPr>
          <w:rFonts w:ascii="Verdana" w:hAnsi="Verdana"/>
          <w:sz w:val="20"/>
          <w:szCs w:val="20"/>
        </w:rPr>
        <w:t>a</w:t>
      </w:r>
      <w:r w:rsidR="008F1DC7">
        <w:rPr>
          <w:rFonts w:ascii="Verdana" w:hAnsi="Verdana"/>
          <w:sz w:val="20"/>
          <w:szCs w:val="20"/>
        </w:rPr>
        <w:t xml:space="preserve"> k nej </w:t>
      </w:r>
      <w:r w:rsidR="00D22349" w:rsidRPr="007E1AED">
        <w:rPr>
          <w:rFonts w:ascii="Verdana" w:hAnsi="Verdana"/>
          <w:sz w:val="20"/>
          <w:szCs w:val="20"/>
        </w:rPr>
        <w:t xml:space="preserve">prislúchajúce povinné </w:t>
      </w:r>
      <w:r w:rsidR="00433C33" w:rsidRPr="007E1AED">
        <w:rPr>
          <w:rFonts w:ascii="Verdana" w:hAnsi="Verdana"/>
          <w:sz w:val="20"/>
          <w:szCs w:val="20"/>
        </w:rPr>
        <w:t xml:space="preserve">zákonné </w:t>
      </w:r>
      <w:r w:rsidR="00D22349" w:rsidRPr="007E1AED">
        <w:rPr>
          <w:rFonts w:ascii="Verdana" w:hAnsi="Verdana"/>
          <w:sz w:val="20"/>
          <w:szCs w:val="20"/>
        </w:rPr>
        <w:t>odvody zamestnávateľa</w:t>
      </w:r>
      <w:r w:rsidR="004B46C3">
        <w:rPr>
          <w:rFonts w:ascii="Verdana" w:hAnsi="Verdana"/>
          <w:sz w:val="20"/>
          <w:szCs w:val="20"/>
        </w:rPr>
        <w:t>.</w:t>
      </w:r>
    </w:p>
    <w:p w:rsidR="00CC16A0" w:rsidRDefault="00CC16A0" w:rsidP="00CC16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RO pre OP EVS určuje limit oprávnených výdavkov na zabezpečenie dodávky </w:t>
      </w:r>
      <w:r w:rsidRPr="00477AFC">
        <w:rPr>
          <w:rFonts w:ascii="Verdana" w:hAnsi="Verdana"/>
          <w:sz w:val="20"/>
          <w:szCs w:val="20"/>
        </w:rPr>
        <w:t>služieb v oblastiach, kde</w:t>
      </w:r>
      <w:r>
        <w:rPr>
          <w:rFonts w:ascii="Verdana" w:hAnsi="Verdana"/>
          <w:sz w:val="20"/>
          <w:szCs w:val="20"/>
        </w:rPr>
        <w:t> </w:t>
      </w:r>
      <w:r w:rsidRPr="00477AFC">
        <w:rPr>
          <w:rFonts w:ascii="Verdana" w:hAnsi="Verdana"/>
          <w:sz w:val="20"/>
          <w:szCs w:val="20"/>
        </w:rPr>
        <w:t>žiadateľ alebo prijímateľ nedisponuje (dostatočnými) personálnymi kapacitami na</w:t>
      </w:r>
      <w:r>
        <w:rPr>
          <w:rFonts w:ascii="Verdana" w:hAnsi="Verdana"/>
          <w:sz w:val="20"/>
          <w:szCs w:val="20"/>
        </w:rPr>
        <w:t> realizáciu</w:t>
      </w:r>
      <w:r w:rsidRPr="00477AFC">
        <w:rPr>
          <w:rFonts w:ascii="Verdana" w:hAnsi="Verdana"/>
          <w:sz w:val="20"/>
          <w:szCs w:val="20"/>
        </w:rPr>
        <w:t xml:space="preserve"> hlavných a podporných aktivít projektu vlastnými zamestnancami</w:t>
      </w:r>
      <w:r w:rsidR="007909FB">
        <w:rPr>
          <w:rFonts w:ascii="Verdana" w:hAnsi="Verdana"/>
          <w:sz w:val="20"/>
          <w:szCs w:val="20"/>
        </w:rPr>
        <w:t>.</w:t>
      </w:r>
    </w:p>
    <w:p w:rsidR="00CC16A0" w:rsidRDefault="00CC16A0" w:rsidP="00CC16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Pokiaľ je v prípade dodávky služieb oprávneným výdavkom prijímateľa aj úhrada nákladov na daň z pridanej hodnoty (DPH), táto sa pripočítava k hodinovej sadzbe dodávateľa.</w:t>
      </w:r>
    </w:p>
    <w:p w:rsidR="000F15BC" w:rsidRPr="00BC434C" w:rsidRDefault="00BC434C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Kvalifikačné predpoklady</w:t>
      </w:r>
      <w:r w:rsidR="000D4531">
        <w:rPr>
          <w:rFonts w:ascii="Verdana" w:hAnsi="Verdana"/>
          <w:sz w:val="20"/>
          <w:szCs w:val="20"/>
        </w:rPr>
        <w:t xml:space="preserve"> osôb</w:t>
      </w:r>
      <w:r>
        <w:rPr>
          <w:rFonts w:ascii="Verdana" w:hAnsi="Verdana"/>
          <w:sz w:val="20"/>
          <w:szCs w:val="20"/>
        </w:rPr>
        <w:t>, podmienky preukazovania kvalifikácie pri zamestnancoch žiadateľa/prijímateľa (partnera) vrátane špecifík tvorby jednotkových sadzieb:</w:t>
      </w:r>
    </w:p>
    <w:p w:rsidR="00CC16A0" w:rsidRPr="00CC16A0" w:rsidRDefault="00CC16A0" w:rsidP="00903F79">
      <w:pPr>
        <w:numPr>
          <w:ilvl w:val="0"/>
          <w:numId w:val="1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Kvalifikačné predpoklady osôb na pozíciách podľa </w:t>
      </w:r>
      <w:r w:rsidRPr="003B3126">
        <w:rPr>
          <w:rFonts w:ascii="Verdana" w:hAnsi="Verdana"/>
          <w:sz w:val="20"/>
          <w:szCs w:val="20"/>
        </w:rPr>
        <w:t>zoznamu štandardizovaných projektových pozícií OP EVS</w:t>
      </w:r>
      <w:r>
        <w:rPr>
          <w:rFonts w:ascii="Verdana" w:hAnsi="Verdana"/>
          <w:sz w:val="20"/>
          <w:szCs w:val="20"/>
        </w:rPr>
        <w:t xml:space="preserve"> (</w:t>
      </w:r>
      <w:r w:rsidR="006D171F">
        <w:rPr>
          <w:rFonts w:ascii="Verdana" w:hAnsi="Verdana"/>
          <w:sz w:val="20"/>
          <w:szCs w:val="20"/>
        </w:rPr>
        <w:t>tabuľka 1</w:t>
      </w:r>
      <w:r w:rsidR="00E3635E">
        <w:rPr>
          <w:rFonts w:ascii="Verdana" w:hAnsi="Verdana"/>
          <w:sz w:val="20"/>
          <w:szCs w:val="20"/>
        </w:rPr>
        <w:t xml:space="preserve"> </w:t>
      </w:r>
      <w:r w:rsidR="00DB6F88">
        <w:rPr>
          <w:rFonts w:ascii="Verdana" w:hAnsi="Verdana"/>
          <w:sz w:val="20"/>
          <w:szCs w:val="20"/>
        </w:rPr>
        <w:t>tohto usmernenia</w:t>
      </w:r>
      <w:r>
        <w:rPr>
          <w:rFonts w:ascii="Verdana" w:hAnsi="Verdana"/>
          <w:sz w:val="20"/>
          <w:szCs w:val="20"/>
        </w:rPr>
        <w:t xml:space="preserve">) preukazuje žiadateľ/prijímateľ (partner) </w:t>
      </w:r>
      <w:r w:rsidR="000F15BC">
        <w:rPr>
          <w:rFonts w:ascii="Verdana" w:hAnsi="Verdana"/>
          <w:sz w:val="20"/>
          <w:szCs w:val="20"/>
        </w:rPr>
        <w:t xml:space="preserve">ako zamestnávateľ </w:t>
      </w:r>
      <w:r>
        <w:rPr>
          <w:rFonts w:ascii="Verdana" w:hAnsi="Verdana"/>
          <w:sz w:val="20"/>
          <w:szCs w:val="20"/>
        </w:rPr>
        <w:t xml:space="preserve">štruktúrovaným životopisom </w:t>
      </w:r>
      <w:r w:rsidR="000F15BC">
        <w:rPr>
          <w:rFonts w:ascii="Verdana" w:hAnsi="Verdana"/>
          <w:sz w:val="20"/>
          <w:szCs w:val="20"/>
        </w:rPr>
        <w:t xml:space="preserve">zamestnancov </w:t>
      </w:r>
      <w:r>
        <w:rPr>
          <w:rFonts w:ascii="Verdana" w:hAnsi="Verdana"/>
          <w:sz w:val="20"/>
          <w:szCs w:val="20"/>
        </w:rPr>
        <w:t xml:space="preserve">s poukázaním na dĺžku trvania prislúchajúcej odbornej praxe k relevantnej projektovej pozícii a ďalšími podkladmi preukazujúcimi </w:t>
      </w:r>
      <w:r w:rsidR="000F15BC">
        <w:rPr>
          <w:rFonts w:ascii="Verdana" w:hAnsi="Verdana"/>
          <w:sz w:val="20"/>
          <w:szCs w:val="20"/>
        </w:rPr>
        <w:t xml:space="preserve">jeho </w:t>
      </w:r>
      <w:r>
        <w:rPr>
          <w:rFonts w:ascii="Verdana" w:hAnsi="Verdana"/>
          <w:sz w:val="20"/>
          <w:szCs w:val="20"/>
        </w:rPr>
        <w:t xml:space="preserve">odbornú </w:t>
      </w:r>
      <w:r w:rsidR="000F15BC">
        <w:rPr>
          <w:rFonts w:ascii="Verdana" w:hAnsi="Verdana"/>
          <w:sz w:val="20"/>
          <w:szCs w:val="20"/>
        </w:rPr>
        <w:t>k</w:t>
      </w:r>
      <w:r>
        <w:rPr>
          <w:rFonts w:ascii="Verdana" w:hAnsi="Verdana"/>
          <w:sz w:val="20"/>
          <w:szCs w:val="20"/>
        </w:rPr>
        <w:t>valifikáciu</w:t>
      </w:r>
      <w:r w:rsidR="00AD2C62" w:rsidRPr="000F15BC">
        <w:rPr>
          <w:rFonts w:ascii="Verdana" w:hAnsi="Verdana"/>
          <w:sz w:val="20"/>
          <w:szCs w:val="20"/>
          <w:vertAlign w:val="superscript"/>
        </w:rPr>
        <w:footnoteReference w:id="6"/>
      </w:r>
      <w:r>
        <w:rPr>
          <w:rFonts w:ascii="Verdana" w:hAnsi="Verdana"/>
          <w:sz w:val="20"/>
          <w:szCs w:val="20"/>
        </w:rPr>
        <w:t xml:space="preserve"> (napr. certifikáty, diplomy, </w:t>
      </w:r>
      <w:r w:rsidR="000F15BC">
        <w:rPr>
          <w:rFonts w:ascii="Verdana" w:hAnsi="Verdana"/>
          <w:sz w:val="20"/>
          <w:szCs w:val="20"/>
        </w:rPr>
        <w:t xml:space="preserve">dekréty, </w:t>
      </w:r>
      <w:r>
        <w:rPr>
          <w:rFonts w:ascii="Verdana" w:hAnsi="Verdana"/>
          <w:sz w:val="20"/>
          <w:szCs w:val="20"/>
        </w:rPr>
        <w:t xml:space="preserve">doklady potvrdzujúce vykonanú </w:t>
      </w:r>
      <w:r w:rsidR="000F15BC">
        <w:rPr>
          <w:rFonts w:ascii="Verdana" w:hAnsi="Verdana"/>
          <w:sz w:val="20"/>
          <w:szCs w:val="20"/>
        </w:rPr>
        <w:t xml:space="preserve">odbornú </w:t>
      </w:r>
      <w:r>
        <w:rPr>
          <w:rFonts w:ascii="Verdana" w:hAnsi="Verdana"/>
          <w:sz w:val="20"/>
          <w:szCs w:val="20"/>
        </w:rPr>
        <w:t>prax u zamestnávateľov, referencie a podobne).</w:t>
      </w:r>
    </w:p>
    <w:p w:rsidR="00CB4FF2" w:rsidRDefault="00CB4FF2" w:rsidP="00903F79">
      <w:pPr>
        <w:numPr>
          <w:ilvl w:val="0"/>
          <w:numId w:val="1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 prípade náležite odôvodnenej potreby využitia mimoriadne kvalifikovaného experta medzinárodnej úrovne</w:t>
      </w:r>
      <w:r w:rsidR="0043242B" w:rsidRPr="000F15BC">
        <w:rPr>
          <w:rFonts w:ascii="Verdana" w:hAnsi="Verdana"/>
          <w:sz w:val="20"/>
          <w:szCs w:val="20"/>
          <w:vertAlign w:val="superscript"/>
        </w:rPr>
        <w:footnoteReference w:id="7"/>
      </w:r>
      <w:r w:rsidR="0043242B">
        <w:rPr>
          <w:rFonts w:ascii="Verdana" w:hAnsi="Verdana"/>
          <w:sz w:val="20"/>
          <w:szCs w:val="20"/>
        </w:rPr>
        <w:t xml:space="preserve"> (</w:t>
      </w:r>
      <w:r w:rsidR="0043242B" w:rsidRPr="00AF7153">
        <w:rPr>
          <w:rFonts w:ascii="Verdana" w:hAnsi="Verdana"/>
          <w:sz w:val="20"/>
          <w:szCs w:val="20"/>
        </w:rPr>
        <w:t>zahraničný expert, resp. expert medzinárodnej organizácie</w:t>
      </w:r>
      <w:r w:rsidR="000E1870">
        <w:rPr>
          <w:rFonts w:ascii="Verdana" w:hAnsi="Verdana"/>
          <w:sz w:val="20"/>
          <w:szCs w:val="20"/>
        </w:rPr>
        <w:t xml:space="preserve"> a podobne</w:t>
      </w:r>
      <w:r w:rsidR="0043242B" w:rsidRPr="00AF7153">
        <w:rPr>
          <w:rFonts w:ascii="Verdana" w:hAnsi="Verdana"/>
          <w:sz w:val="20"/>
          <w:szCs w:val="20"/>
        </w:rPr>
        <w:t>)</w:t>
      </w:r>
      <w:r w:rsidR="0043242B">
        <w:rPr>
          <w:rFonts w:ascii="Verdana" w:hAnsi="Verdana"/>
          <w:sz w:val="20"/>
          <w:szCs w:val="20"/>
        </w:rPr>
        <w:t>, ktorý musí spĺňať kvalifikačné pred</w:t>
      </w:r>
      <w:r w:rsidR="00C4774C">
        <w:rPr>
          <w:rFonts w:ascii="Verdana" w:hAnsi="Verdana"/>
          <w:sz w:val="20"/>
          <w:szCs w:val="20"/>
        </w:rPr>
        <w:t xml:space="preserve">poklady pre pozíciu </w:t>
      </w:r>
      <w:r w:rsidR="006A245E">
        <w:rPr>
          <w:rFonts w:ascii="Verdana" w:hAnsi="Verdana"/>
          <w:sz w:val="20"/>
          <w:szCs w:val="20"/>
        </w:rPr>
        <w:t>experta č. </w:t>
      </w:r>
      <w:r w:rsidR="00C4774C">
        <w:rPr>
          <w:rFonts w:ascii="Verdana" w:hAnsi="Verdana"/>
          <w:sz w:val="20"/>
          <w:szCs w:val="20"/>
        </w:rPr>
        <w:t>2</w:t>
      </w:r>
      <w:r w:rsidR="0043242B">
        <w:rPr>
          <w:rFonts w:ascii="Verdana" w:hAnsi="Verdana"/>
          <w:sz w:val="20"/>
          <w:szCs w:val="20"/>
        </w:rPr>
        <w:t xml:space="preserve"> podľa </w:t>
      </w:r>
      <w:r w:rsidR="0043242B" w:rsidRPr="00AF7153">
        <w:rPr>
          <w:rFonts w:ascii="Verdana" w:hAnsi="Verdana"/>
          <w:sz w:val="20"/>
          <w:szCs w:val="20"/>
        </w:rPr>
        <w:t>zoznamu štandardizovaných projektových pozícií OP EVS</w:t>
      </w:r>
      <w:r w:rsidR="0043242B">
        <w:rPr>
          <w:rFonts w:ascii="Verdana" w:hAnsi="Verdana"/>
          <w:sz w:val="20"/>
          <w:szCs w:val="20"/>
        </w:rPr>
        <w:t xml:space="preserve"> (</w:t>
      </w:r>
      <w:r w:rsidR="00FB6BBC">
        <w:rPr>
          <w:rFonts w:ascii="Verdana" w:hAnsi="Verdana"/>
          <w:sz w:val="20"/>
          <w:szCs w:val="20"/>
        </w:rPr>
        <w:t>tabuľka 1</w:t>
      </w:r>
      <w:r w:rsidR="00E3635E">
        <w:rPr>
          <w:rFonts w:ascii="Verdana" w:hAnsi="Verdana"/>
          <w:sz w:val="20"/>
          <w:szCs w:val="20"/>
        </w:rPr>
        <w:t xml:space="preserve"> </w:t>
      </w:r>
      <w:r w:rsidR="006A245E">
        <w:rPr>
          <w:rFonts w:ascii="Verdana" w:hAnsi="Verdana"/>
          <w:sz w:val="20"/>
          <w:szCs w:val="20"/>
        </w:rPr>
        <w:t xml:space="preserve">tohto usmernenia) </w:t>
      </w:r>
      <w:r w:rsidR="0043242B">
        <w:rPr>
          <w:rFonts w:ascii="Verdana" w:hAnsi="Verdana"/>
          <w:sz w:val="20"/>
          <w:szCs w:val="20"/>
        </w:rPr>
        <w:t xml:space="preserve">pre realizáciu odborných </w:t>
      </w:r>
      <w:r w:rsidR="00786229">
        <w:rPr>
          <w:rFonts w:ascii="Verdana" w:hAnsi="Verdana"/>
          <w:sz w:val="20"/>
          <w:szCs w:val="20"/>
        </w:rPr>
        <w:t>aktiv</w:t>
      </w:r>
      <w:r w:rsidR="0043242B">
        <w:rPr>
          <w:rFonts w:ascii="Verdana" w:hAnsi="Verdana"/>
          <w:sz w:val="20"/>
          <w:szCs w:val="20"/>
        </w:rPr>
        <w:t>ít</w:t>
      </w:r>
      <w:r w:rsidR="00786229">
        <w:rPr>
          <w:rFonts w:ascii="Verdana" w:hAnsi="Verdana"/>
          <w:sz w:val="20"/>
          <w:szCs w:val="20"/>
        </w:rPr>
        <w:t xml:space="preserve"> projektu </w:t>
      </w:r>
      <w:r w:rsidR="0043242B">
        <w:rPr>
          <w:rFonts w:ascii="Verdana" w:hAnsi="Verdana"/>
          <w:sz w:val="20"/>
          <w:szCs w:val="20"/>
        </w:rPr>
        <w:t>v rámci</w:t>
      </w:r>
      <w:r>
        <w:rPr>
          <w:rFonts w:ascii="Verdana" w:hAnsi="Verdana"/>
          <w:sz w:val="20"/>
          <w:szCs w:val="20"/>
        </w:rPr>
        <w:t xml:space="preserve"> mzdových </w:t>
      </w:r>
      <w:r w:rsidR="006C7151">
        <w:rPr>
          <w:rFonts w:ascii="Verdana" w:hAnsi="Verdana"/>
          <w:sz w:val="20"/>
          <w:szCs w:val="20"/>
        </w:rPr>
        <w:t xml:space="preserve">výdavkov žiadateľa/prijímateľa (partnera), môže </w:t>
      </w:r>
      <w:r w:rsidR="00E65FBF">
        <w:rPr>
          <w:rFonts w:ascii="Verdana" w:hAnsi="Verdana"/>
          <w:sz w:val="20"/>
          <w:szCs w:val="20"/>
        </w:rPr>
        <w:t xml:space="preserve">RO pre OP EVS </w:t>
      </w:r>
      <w:r w:rsidR="006C7151">
        <w:rPr>
          <w:rFonts w:ascii="Verdana" w:hAnsi="Verdana"/>
          <w:sz w:val="20"/>
          <w:szCs w:val="20"/>
        </w:rPr>
        <w:t>na základe podkladov</w:t>
      </w:r>
      <w:r>
        <w:rPr>
          <w:rFonts w:ascii="Verdana" w:hAnsi="Verdana"/>
          <w:sz w:val="20"/>
          <w:szCs w:val="20"/>
        </w:rPr>
        <w:t xml:space="preserve"> </w:t>
      </w:r>
      <w:r w:rsidR="006C7151">
        <w:rPr>
          <w:rFonts w:ascii="Verdana" w:hAnsi="Verdana"/>
          <w:sz w:val="20"/>
          <w:szCs w:val="20"/>
        </w:rPr>
        <w:t xml:space="preserve">žiadateľa/prijímateľa (partnera) </w:t>
      </w:r>
      <w:r w:rsidR="00F54BBE">
        <w:rPr>
          <w:rFonts w:ascii="Verdana" w:hAnsi="Verdana"/>
          <w:sz w:val="20"/>
          <w:szCs w:val="20"/>
        </w:rPr>
        <w:t xml:space="preserve">prihliadať na obvyklú úroveň </w:t>
      </w:r>
      <w:r w:rsidR="00F54BBE">
        <w:rPr>
          <w:rFonts w:ascii="Verdana" w:hAnsi="Verdana"/>
          <w:sz w:val="20"/>
          <w:szCs w:val="20"/>
        </w:rPr>
        <w:lastRenderedPageBreak/>
        <w:t>odmeňovania v materskej organizácii</w:t>
      </w:r>
      <w:r w:rsidR="00CE2226">
        <w:rPr>
          <w:rFonts w:ascii="Verdana" w:hAnsi="Verdana"/>
          <w:sz w:val="20"/>
          <w:szCs w:val="20"/>
        </w:rPr>
        <w:t xml:space="preserve"> experta alebo vo vzťahu k špecifikám lokality (krajiny),</w:t>
      </w:r>
      <w:r w:rsidR="00F54BBE">
        <w:rPr>
          <w:rFonts w:ascii="Verdana" w:hAnsi="Verdana"/>
          <w:sz w:val="20"/>
          <w:szCs w:val="20"/>
        </w:rPr>
        <w:t xml:space="preserve"> </w:t>
      </w:r>
      <w:r w:rsidR="00CE2226">
        <w:rPr>
          <w:rFonts w:ascii="Verdana" w:hAnsi="Verdana"/>
          <w:sz w:val="20"/>
          <w:szCs w:val="20"/>
        </w:rPr>
        <w:t>z ktorej expert prichádza</w:t>
      </w:r>
      <w:r w:rsidR="00AD2C62" w:rsidRPr="000F15BC">
        <w:rPr>
          <w:rFonts w:ascii="Verdana" w:hAnsi="Verdana"/>
          <w:sz w:val="20"/>
          <w:szCs w:val="20"/>
          <w:vertAlign w:val="superscript"/>
        </w:rPr>
        <w:footnoteReference w:id="8"/>
      </w:r>
      <w:r w:rsidR="00F54BBE">
        <w:rPr>
          <w:rFonts w:ascii="Verdana" w:hAnsi="Verdana"/>
          <w:sz w:val="20"/>
          <w:szCs w:val="20"/>
        </w:rPr>
        <w:t xml:space="preserve">. </w:t>
      </w:r>
    </w:p>
    <w:p w:rsidR="006F3D28" w:rsidRDefault="006F3D28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Štruktúra a alokácie navrhnutých projektových pozícií žiadateľom (partnerom) z hľadiska počtu osôb na jednotlivých projekt</w:t>
      </w:r>
      <w:r w:rsidR="00793C83">
        <w:rPr>
          <w:rFonts w:ascii="Verdana" w:hAnsi="Verdana"/>
          <w:sz w:val="20"/>
          <w:szCs w:val="20"/>
        </w:rPr>
        <w:t>ových pozíciách ako aj celkového</w:t>
      </w:r>
      <w:r>
        <w:rPr>
          <w:rFonts w:ascii="Verdana" w:hAnsi="Verdana"/>
          <w:sz w:val="20"/>
          <w:szCs w:val="20"/>
        </w:rPr>
        <w:t xml:space="preserve"> počtu osobohodín na jednotlivých projektových pozíciách určených na realizáciu aktivít projektu, podliehajú hodnoteniu v rámci schvaľovacieho procesu žiadosti o nenávratný finančný príspevok zo strany RO pre OP EVS. Kvalifikácia osôb na projektových pozíciách sa preukazuje</w:t>
      </w:r>
      <w:r w:rsidR="0039365C">
        <w:rPr>
          <w:rFonts w:ascii="Verdana" w:hAnsi="Verdana"/>
          <w:sz w:val="20"/>
          <w:szCs w:val="20"/>
        </w:rPr>
        <w:t xml:space="preserve"> žiadateľom/prijímateľom (partnerom)</w:t>
      </w:r>
      <w:r>
        <w:rPr>
          <w:rFonts w:ascii="Verdana" w:hAnsi="Verdana"/>
          <w:sz w:val="20"/>
          <w:szCs w:val="20"/>
        </w:rPr>
        <w:t xml:space="preserve"> štandardne v nasledujúcich fázach:</w:t>
      </w:r>
    </w:p>
    <w:p w:rsidR="006F3D28" w:rsidRDefault="006F3D28" w:rsidP="00903F7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 čase predloženia </w:t>
      </w:r>
      <w:r w:rsidR="00234E4B">
        <w:rPr>
          <w:rFonts w:ascii="Verdana" w:hAnsi="Verdana"/>
          <w:sz w:val="20"/>
          <w:szCs w:val="20"/>
        </w:rPr>
        <w:t xml:space="preserve">žiadosti </w:t>
      </w:r>
      <w:r>
        <w:rPr>
          <w:rFonts w:ascii="Verdana" w:hAnsi="Verdana"/>
          <w:sz w:val="20"/>
          <w:szCs w:val="20"/>
        </w:rPr>
        <w:t>o nenávratný finančný príspevok najmä u personálnych kapacít žiadateľa (partnera), kde sú preukazované administratívne a odborné kapacity na zabezpečenie realizácie aktivít projektu (t.j. vlastné kapacity v pracovno-právnom alebo obdobnom vzťahu),</w:t>
      </w:r>
    </w:p>
    <w:p w:rsidR="00C96798" w:rsidRDefault="00C96798" w:rsidP="00903F7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 čase prvého zaradenia administratívnej, resp. odbornej kapacity do personálnej matice projektu v rámci schválených projektových pozícií,</w:t>
      </w:r>
    </w:p>
    <w:p w:rsidR="006F3D28" w:rsidRDefault="0039365C" w:rsidP="00903F7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pri zmenách personálneho obsadenia na projektových pozíc</w:t>
      </w:r>
      <w:r w:rsidR="00793C83">
        <w:rPr>
          <w:rFonts w:ascii="Verdana" w:hAnsi="Verdana"/>
          <w:sz w:val="20"/>
          <w:szCs w:val="20"/>
        </w:rPr>
        <w:t>iách v čase realizácie projektu.</w:t>
      </w:r>
    </w:p>
    <w:p w:rsidR="009F65A0" w:rsidRDefault="009F65A0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 špecificky stanoveným projektovým pozíciám, ku ktorým nie je možné analogicky určiť</w:t>
      </w:r>
      <w:r w:rsidR="00B62D6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pozíciu v štruktúre štandardizovaných p</w:t>
      </w:r>
      <w:r w:rsidRPr="00477AFC">
        <w:rPr>
          <w:rFonts w:ascii="Verdana" w:hAnsi="Verdana"/>
          <w:sz w:val="20"/>
          <w:szCs w:val="20"/>
        </w:rPr>
        <w:t>rojektov</w:t>
      </w:r>
      <w:r>
        <w:rPr>
          <w:rFonts w:ascii="Verdana" w:hAnsi="Verdana"/>
          <w:sz w:val="20"/>
          <w:szCs w:val="20"/>
        </w:rPr>
        <w:t xml:space="preserve">ých pozícií </w:t>
      </w:r>
      <w:r w:rsidRPr="00477AFC">
        <w:rPr>
          <w:rFonts w:ascii="Verdana" w:hAnsi="Verdana"/>
          <w:sz w:val="20"/>
          <w:szCs w:val="20"/>
        </w:rPr>
        <w:t>a k ním prislúchajúc</w:t>
      </w:r>
      <w:r>
        <w:rPr>
          <w:rFonts w:ascii="Verdana" w:hAnsi="Verdana"/>
          <w:sz w:val="20"/>
          <w:szCs w:val="20"/>
        </w:rPr>
        <w:t>im</w:t>
      </w:r>
      <w:r w:rsidRPr="00477AFC">
        <w:rPr>
          <w:rFonts w:ascii="Verdana" w:hAnsi="Verdana"/>
          <w:sz w:val="20"/>
          <w:szCs w:val="20"/>
        </w:rPr>
        <w:t xml:space="preserve"> výdavkov</w:t>
      </w:r>
      <w:r>
        <w:rPr>
          <w:rFonts w:ascii="Verdana" w:hAnsi="Verdana"/>
          <w:sz w:val="20"/>
          <w:szCs w:val="20"/>
        </w:rPr>
        <w:t>ým</w:t>
      </w:r>
      <w:r w:rsidRPr="00477AFC">
        <w:rPr>
          <w:rFonts w:ascii="Verdana" w:hAnsi="Verdana"/>
          <w:sz w:val="20"/>
          <w:szCs w:val="20"/>
        </w:rPr>
        <w:t xml:space="preserve"> limit</w:t>
      </w:r>
      <w:r>
        <w:rPr>
          <w:rFonts w:ascii="Verdana" w:hAnsi="Verdana"/>
          <w:sz w:val="20"/>
          <w:szCs w:val="20"/>
        </w:rPr>
        <w:t>om podľa tohto usmernenia</w:t>
      </w:r>
      <w:r w:rsidR="003A0730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môžu byť navrhnuté </w:t>
      </w:r>
      <w:r w:rsidR="00E50616">
        <w:rPr>
          <w:rFonts w:ascii="Verdana" w:hAnsi="Verdana"/>
          <w:sz w:val="20"/>
          <w:szCs w:val="20"/>
        </w:rPr>
        <w:t xml:space="preserve">žiadateľom </w:t>
      </w:r>
      <w:r w:rsidR="00294722">
        <w:rPr>
          <w:rFonts w:ascii="Verdana" w:hAnsi="Verdana"/>
          <w:sz w:val="20"/>
          <w:szCs w:val="20"/>
        </w:rPr>
        <w:t xml:space="preserve">(partnerom) </w:t>
      </w:r>
      <w:r w:rsidR="00E50616">
        <w:rPr>
          <w:rFonts w:ascii="Verdana" w:hAnsi="Verdana"/>
          <w:sz w:val="20"/>
          <w:szCs w:val="20"/>
        </w:rPr>
        <w:t>individuálne</w:t>
      </w:r>
      <w:r>
        <w:rPr>
          <w:rFonts w:ascii="Verdana" w:hAnsi="Verdana"/>
          <w:sz w:val="20"/>
          <w:szCs w:val="20"/>
        </w:rPr>
        <w:t xml:space="preserve"> určené pracovné pozície</w:t>
      </w:r>
      <w:r w:rsidR="00E50616">
        <w:rPr>
          <w:rFonts w:ascii="Verdana" w:hAnsi="Verdana"/>
          <w:sz w:val="20"/>
          <w:szCs w:val="20"/>
        </w:rPr>
        <w:t xml:space="preserve">, ktoré podliehajú hodnoteniu v rámci schvaľovacieho procesu žiadosti o nenávratný finančný príspevok </w:t>
      </w:r>
      <w:r>
        <w:rPr>
          <w:rFonts w:ascii="Verdana" w:hAnsi="Verdana"/>
          <w:sz w:val="20"/>
          <w:szCs w:val="20"/>
        </w:rPr>
        <w:t>zo strany RO pre OP EVS</w:t>
      </w:r>
      <w:r w:rsidR="00E50616">
        <w:rPr>
          <w:rFonts w:ascii="Verdana" w:hAnsi="Verdana"/>
          <w:sz w:val="20"/>
          <w:szCs w:val="20"/>
        </w:rPr>
        <w:t>. Podmienky pre uplatnenie špecifick</w:t>
      </w:r>
      <w:r w:rsidR="00576E98">
        <w:rPr>
          <w:rFonts w:ascii="Verdana" w:hAnsi="Verdana"/>
          <w:sz w:val="20"/>
          <w:szCs w:val="20"/>
        </w:rPr>
        <w:t>y</w:t>
      </w:r>
      <w:r w:rsidR="008544F5">
        <w:rPr>
          <w:rFonts w:ascii="Verdana" w:hAnsi="Verdana"/>
          <w:sz w:val="20"/>
          <w:szCs w:val="20"/>
        </w:rPr>
        <w:t xml:space="preserve"> stanovených projektových pozícií</w:t>
      </w:r>
      <w:r w:rsidR="00E50616">
        <w:rPr>
          <w:rFonts w:ascii="Verdana" w:hAnsi="Verdana"/>
          <w:sz w:val="20"/>
          <w:szCs w:val="20"/>
        </w:rPr>
        <w:t xml:space="preserve"> určí RO pre OP EVS</w:t>
      </w:r>
      <w:r>
        <w:rPr>
          <w:rFonts w:ascii="Verdana" w:hAnsi="Verdana"/>
          <w:sz w:val="20"/>
          <w:szCs w:val="20"/>
        </w:rPr>
        <w:t xml:space="preserve"> v rámci jednotlivých výziev a vyzvaní.</w:t>
      </w:r>
    </w:p>
    <w:p w:rsidR="00A52663" w:rsidRDefault="00BA2A88" w:rsidP="002665EB">
      <w:pPr>
        <w:pStyle w:val="Zkladntext"/>
        <w:numPr>
          <w:ilvl w:val="0"/>
          <w:numId w:val="5"/>
        </w:numPr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Limity – výdavky za</w:t>
      </w:r>
      <w:r w:rsidR="00A52663" w:rsidRPr="00903F79">
        <w:rPr>
          <w:rFonts w:ascii="Verdana" w:hAnsi="Verdana"/>
          <w:sz w:val="20"/>
          <w:szCs w:val="20"/>
        </w:rPr>
        <w:t xml:space="preserve"> zamestnan</w:t>
      </w:r>
      <w:r w:rsidR="006D171F">
        <w:rPr>
          <w:rFonts w:ascii="Verdana" w:hAnsi="Verdana"/>
          <w:sz w:val="20"/>
          <w:szCs w:val="20"/>
        </w:rPr>
        <w:t>cov uvedené v Tabuľke 1</w:t>
      </w:r>
      <w:r w:rsidR="00E3635E">
        <w:rPr>
          <w:rFonts w:ascii="Verdana" w:hAnsi="Verdana"/>
          <w:sz w:val="20"/>
          <w:szCs w:val="20"/>
        </w:rPr>
        <w:t xml:space="preserve"> </w:t>
      </w:r>
      <w:r w:rsidR="00A52663">
        <w:rPr>
          <w:rFonts w:ascii="Verdana" w:hAnsi="Verdana"/>
          <w:sz w:val="20"/>
          <w:szCs w:val="20"/>
        </w:rPr>
        <w:t xml:space="preserve">sú kalkulované ako </w:t>
      </w:r>
      <w:r w:rsidR="00A52663" w:rsidRPr="00E3635E">
        <w:rPr>
          <w:rFonts w:ascii="Verdana" w:hAnsi="Verdana"/>
          <w:b/>
          <w:sz w:val="20"/>
          <w:szCs w:val="20"/>
          <w:u w:val="single"/>
        </w:rPr>
        <w:t>maximálne jednotkové sadzby (nie priemerné hodnoty sadzieb)</w:t>
      </w:r>
      <w:r w:rsidR="00DC6B21">
        <w:rPr>
          <w:rFonts w:ascii="Verdana" w:hAnsi="Verdana"/>
          <w:sz w:val="20"/>
          <w:szCs w:val="20"/>
        </w:rPr>
        <w:t>, ktoré RO pre OP EVS považuje za oprávnené,</w:t>
      </w:r>
      <w:r w:rsidR="00803403">
        <w:rPr>
          <w:rFonts w:ascii="Verdana" w:hAnsi="Verdana"/>
          <w:sz w:val="20"/>
          <w:szCs w:val="20"/>
        </w:rPr>
        <w:t xml:space="preserve"> zohľadňujúce </w:t>
      </w:r>
      <w:r w:rsidR="00803403" w:rsidRPr="002665EB">
        <w:rPr>
          <w:rFonts w:ascii="Verdana" w:hAnsi="Verdana"/>
          <w:sz w:val="20"/>
          <w:szCs w:val="20"/>
        </w:rPr>
        <w:t>zdokumentovanú</w:t>
      </w:r>
      <w:r w:rsidR="00A52663" w:rsidRPr="00903F79">
        <w:rPr>
          <w:rFonts w:ascii="Verdana" w:hAnsi="Verdana"/>
          <w:sz w:val="20"/>
          <w:szCs w:val="20"/>
        </w:rPr>
        <w:t xml:space="preserve"> prax v odmeňovaní v prípade využitia </w:t>
      </w:r>
      <w:r w:rsidR="00DC6B21">
        <w:rPr>
          <w:rFonts w:ascii="Verdana" w:hAnsi="Verdana"/>
          <w:sz w:val="20"/>
          <w:szCs w:val="20"/>
        </w:rPr>
        <w:t>administratívnych a odborných kapacít</w:t>
      </w:r>
      <w:r w:rsidR="00A52663" w:rsidRPr="00903F79">
        <w:rPr>
          <w:rFonts w:ascii="Verdana" w:hAnsi="Verdana"/>
          <w:sz w:val="20"/>
          <w:szCs w:val="20"/>
        </w:rPr>
        <w:t xml:space="preserve"> s definovanou </w:t>
      </w:r>
      <w:r w:rsidR="00FC1018">
        <w:rPr>
          <w:rFonts w:ascii="Verdana" w:hAnsi="Verdana"/>
          <w:sz w:val="20"/>
          <w:szCs w:val="20"/>
        </w:rPr>
        <w:t xml:space="preserve">úrovňou </w:t>
      </w:r>
      <w:r w:rsidR="00A52663">
        <w:rPr>
          <w:rFonts w:ascii="Verdana" w:hAnsi="Verdana"/>
          <w:sz w:val="20"/>
          <w:szCs w:val="20"/>
        </w:rPr>
        <w:t>kvalifikácie</w:t>
      </w:r>
      <w:r w:rsidR="00A52663" w:rsidRPr="00903F79">
        <w:rPr>
          <w:rFonts w:ascii="Verdana" w:hAnsi="Verdana"/>
          <w:sz w:val="20"/>
          <w:szCs w:val="20"/>
        </w:rPr>
        <w:t xml:space="preserve">. Nastavenie odmeňovania </w:t>
      </w:r>
      <w:r w:rsidR="00B66AE2">
        <w:rPr>
          <w:rFonts w:ascii="Verdana" w:hAnsi="Verdana"/>
          <w:sz w:val="20"/>
          <w:szCs w:val="20"/>
        </w:rPr>
        <w:t xml:space="preserve">však </w:t>
      </w:r>
      <w:r w:rsidR="00A52663" w:rsidRPr="00903F79">
        <w:rPr>
          <w:rFonts w:ascii="Verdana" w:hAnsi="Verdana"/>
          <w:sz w:val="20"/>
          <w:szCs w:val="20"/>
        </w:rPr>
        <w:t xml:space="preserve">musí byť </w:t>
      </w:r>
      <w:r w:rsidR="00A52663">
        <w:rPr>
          <w:rFonts w:ascii="Verdana" w:hAnsi="Verdana"/>
          <w:sz w:val="20"/>
          <w:szCs w:val="20"/>
        </w:rPr>
        <w:t xml:space="preserve">na úrovni </w:t>
      </w:r>
      <w:r w:rsidR="007E27CE">
        <w:rPr>
          <w:rFonts w:ascii="Verdana" w:hAnsi="Verdana"/>
          <w:sz w:val="20"/>
          <w:szCs w:val="20"/>
        </w:rPr>
        <w:t xml:space="preserve">jednotlivých pracovných pozícií </w:t>
      </w:r>
      <w:r w:rsidR="00A52663">
        <w:rPr>
          <w:rFonts w:ascii="Verdana" w:hAnsi="Verdana"/>
          <w:sz w:val="20"/>
          <w:szCs w:val="20"/>
        </w:rPr>
        <w:t xml:space="preserve">(napr. </w:t>
      </w:r>
      <w:r w:rsidR="00A52663" w:rsidRPr="00903F79">
        <w:rPr>
          <w:rFonts w:ascii="Verdana" w:hAnsi="Verdana"/>
          <w:sz w:val="20"/>
          <w:szCs w:val="20"/>
        </w:rPr>
        <w:t xml:space="preserve">v predloženej </w:t>
      </w:r>
      <w:r w:rsidR="00A52663">
        <w:rPr>
          <w:rFonts w:ascii="Verdana" w:hAnsi="Verdana"/>
          <w:sz w:val="20"/>
          <w:szCs w:val="20"/>
        </w:rPr>
        <w:t>žiadosti o nenávratný finančný príspevok)</w:t>
      </w:r>
      <w:r w:rsidR="00A52663" w:rsidRPr="00903F79">
        <w:rPr>
          <w:rFonts w:ascii="Verdana" w:hAnsi="Verdana"/>
          <w:sz w:val="20"/>
          <w:szCs w:val="20"/>
        </w:rPr>
        <w:t xml:space="preserve"> </w:t>
      </w:r>
      <w:r w:rsidR="00A52663" w:rsidRPr="004A3903">
        <w:rPr>
          <w:rFonts w:ascii="Verdana" w:hAnsi="Verdana"/>
          <w:b/>
          <w:sz w:val="20"/>
          <w:szCs w:val="20"/>
        </w:rPr>
        <w:t>náležite zdôvodnené</w:t>
      </w:r>
      <w:r w:rsidR="00A52663" w:rsidRPr="00903F79">
        <w:rPr>
          <w:rFonts w:ascii="Verdana" w:hAnsi="Verdana"/>
          <w:sz w:val="20"/>
          <w:szCs w:val="20"/>
        </w:rPr>
        <w:t xml:space="preserve"> v nadväznosti na </w:t>
      </w:r>
      <w:r w:rsidR="00A52663">
        <w:rPr>
          <w:rFonts w:ascii="Verdana" w:hAnsi="Verdana"/>
          <w:sz w:val="20"/>
          <w:szCs w:val="20"/>
        </w:rPr>
        <w:t xml:space="preserve">požiadavky na preukazovanie reálnosti výdavkov projektu v zmysle príručky pre </w:t>
      </w:r>
      <w:r w:rsidR="004A3903">
        <w:rPr>
          <w:rFonts w:ascii="Verdana" w:hAnsi="Verdana"/>
          <w:sz w:val="20"/>
          <w:szCs w:val="20"/>
        </w:rPr>
        <w:t>žiadateľa/prijímateľa a Metodického pokynu CKO č.</w:t>
      </w:r>
      <w:r w:rsidR="00D47BD4">
        <w:rPr>
          <w:rFonts w:ascii="Verdana" w:hAnsi="Verdana"/>
          <w:sz w:val="20"/>
          <w:szCs w:val="20"/>
        </w:rPr>
        <w:t xml:space="preserve"> </w:t>
      </w:r>
      <w:r w:rsidR="004A3903">
        <w:rPr>
          <w:rFonts w:ascii="Verdana" w:hAnsi="Verdana"/>
          <w:sz w:val="20"/>
          <w:szCs w:val="20"/>
        </w:rPr>
        <w:t xml:space="preserve">6 </w:t>
      </w:r>
      <w:r w:rsidR="004A3903" w:rsidRPr="004A3903">
        <w:rPr>
          <w:rFonts w:ascii="Verdana" w:hAnsi="Verdana"/>
          <w:sz w:val="20"/>
          <w:szCs w:val="20"/>
        </w:rPr>
        <w:t>k pravidlám oprávnenosti pre najčastejšie sa vyskytujúce skupiny výdavkov</w:t>
      </w:r>
      <w:r w:rsidR="004A3903">
        <w:rPr>
          <w:rFonts w:ascii="Verdana" w:hAnsi="Verdana"/>
          <w:sz w:val="20"/>
          <w:szCs w:val="20"/>
        </w:rPr>
        <w:t xml:space="preserve"> </w:t>
      </w:r>
      <w:r w:rsidR="00042FE1">
        <w:rPr>
          <w:rFonts w:ascii="Verdana" w:hAnsi="Verdana"/>
          <w:sz w:val="20"/>
          <w:szCs w:val="20"/>
        </w:rPr>
        <w:t xml:space="preserve">doložením </w:t>
      </w:r>
      <w:r w:rsidR="00A52663" w:rsidRPr="00B66AE2">
        <w:rPr>
          <w:rFonts w:ascii="Verdana" w:hAnsi="Verdana"/>
          <w:b/>
          <w:sz w:val="20"/>
          <w:szCs w:val="20"/>
        </w:rPr>
        <w:t>predchádzajú</w:t>
      </w:r>
      <w:r w:rsidR="00042FE1">
        <w:rPr>
          <w:rFonts w:ascii="Verdana" w:hAnsi="Verdana"/>
          <w:b/>
          <w:sz w:val="20"/>
          <w:szCs w:val="20"/>
        </w:rPr>
        <w:t>cej mzdovej politiky</w:t>
      </w:r>
      <w:r w:rsidR="004A3903" w:rsidRPr="00B66AE2">
        <w:rPr>
          <w:rFonts w:ascii="Verdana" w:hAnsi="Verdana"/>
          <w:b/>
          <w:sz w:val="20"/>
          <w:szCs w:val="20"/>
        </w:rPr>
        <w:t xml:space="preserve"> žiadateľa</w:t>
      </w:r>
      <w:r w:rsidR="00A52663" w:rsidRPr="00903F79">
        <w:rPr>
          <w:rFonts w:ascii="Verdana" w:hAnsi="Verdana"/>
          <w:sz w:val="20"/>
          <w:szCs w:val="20"/>
        </w:rPr>
        <w:t>.</w:t>
      </w:r>
    </w:p>
    <w:p w:rsidR="009F65A0" w:rsidRPr="003E2AD6" w:rsidRDefault="00FC1018" w:rsidP="00220C2D">
      <w:pPr>
        <w:pStyle w:val="Zkladntext"/>
        <w:numPr>
          <w:ilvl w:val="0"/>
          <w:numId w:val="5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t>Limity – externé dodá</w:t>
      </w:r>
      <w:r w:rsidR="00E3635E">
        <w:rPr>
          <w:rFonts w:ascii="Verdana" w:hAnsi="Verdana"/>
          <w:sz w:val="20"/>
          <w:szCs w:val="20"/>
        </w:rPr>
        <w:t xml:space="preserve">vky uvedené v Tabuľke </w:t>
      </w:r>
      <w:r w:rsidR="006D171F">
        <w:rPr>
          <w:rFonts w:ascii="Verdana" w:hAnsi="Verdana"/>
          <w:sz w:val="20"/>
          <w:szCs w:val="20"/>
        </w:rPr>
        <w:t>2</w:t>
      </w:r>
      <w:r w:rsidR="00E3635E">
        <w:rPr>
          <w:rFonts w:ascii="Verdana" w:hAnsi="Verdana"/>
          <w:sz w:val="20"/>
          <w:szCs w:val="20"/>
        </w:rPr>
        <w:t xml:space="preserve"> </w:t>
      </w:r>
      <w:r w:rsidRPr="009541E4">
        <w:rPr>
          <w:rFonts w:ascii="Verdana" w:hAnsi="Verdana"/>
          <w:sz w:val="20"/>
          <w:szCs w:val="20"/>
        </w:rPr>
        <w:t>z</w:t>
      </w:r>
      <w:r w:rsidR="00DC6B21" w:rsidRPr="009541E4">
        <w:rPr>
          <w:rFonts w:ascii="Verdana" w:hAnsi="Verdana"/>
          <w:sz w:val="20"/>
          <w:szCs w:val="20"/>
        </w:rPr>
        <w:t>odpovedajú</w:t>
      </w:r>
      <w:r w:rsidRPr="009541E4">
        <w:rPr>
          <w:rFonts w:ascii="Verdana" w:hAnsi="Verdana"/>
          <w:sz w:val="20"/>
          <w:szCs w:val="20"/>
        </w:rPr>
        <w:t xml:space="preserve"> </w:t>
      </w:r>
      <w:r w:rsidR="00DC6B21" w:rsidRPr="009541E4">
        <w:rPr>
          <w:rFonts w:ascii="Verdana" w:hAnsi="Verdana"/>
          <w:sz w:val="20"/>
          <w:szCs w:val="20"/>
        </w:rPr>
        <w:t>maximálnej</w:t>
      </w:r>
      <w:r w:rsidRPr="009541E4">
        <w:rPr>
          <w:rFonts w:ascii="Verdana" w:hAnsi="Verdana"/>
          <w:sz w:val="20"/>
          <w:szCs w:val="20"/>
        </w:rPr>
        <w:t xml:space="preserve"> jednotkovej sadzbe kalkulovanej dodávateľom</w:t>
      </w:r>
      <w:r w:rsidR="00DC6B21" w:rsidRPr="009541E4">
        <w:rPr>
          <w:rFonts w:ascii="Verdana" w:hAnsi="Verdana"/>
          <w:sz w:val="20"/>
          <w:szCs w:val="20"/>
        </w:rPr>
        <w:t xml:space="preserve"> v obstarávaní, ktoré RO pre OP EVS pova</w:t>
      </w:r>
      <w:r w:rsidR="000A4E22">
        <w:rPr>
          <w:rFonts w:ascii="Verdana" w:hAnsi="Verdana"/>
          <w:sz w:val="20"/>
          <w:szCs w:val="20"/>
        </w:rPr>
        <w:t xml:space="preserve">žuje za oprávnené. </w:t>
      </w:r>
      <w:r w:rsidR="00220C2D" w:rsidRPr="00220C2D">
        <w:rPr>
          <w:rFonts w:ascii="Verdana" w:hAnsi="Verdana"/>
          <w:sz w:val="20"/>
          <w:szCs w:val="20"/>
        </w:rPr>
        <w:t xml:space="preserve">Limity sú kalkulované ako </w:t>
      </w:r>
      <w:r w:rsidR="00220C2D" w:rsidRPr="009D79A4">
        <w:rPr>
          <w:rFonts w:ascii="Verdana" w:hAnsi="Verdana"/>
          <w:b/>
          <w:sz w:val="20"/>
          <w:szCs w:val="20"/>
          <w:u w:val="single"/>
        </w:rPr>
        <w:t>maximálne jednotkové ceny (nie priemerné hodnoty)</w:t>
      </w:r>
      <w:r w:rsidR="00220C2D" w:rsidRPr="00220C2D">
        <w:rPr>
          <w:rFonts w:ascii="Verdana" w:hAnsi="Verdana"/>
          <w:sz w:val="20"/>
          <w:szCs w:val="20"/>
        </w:rPr>
        <w:t xml:space="preserve">, ktoré RO pre OP EVS považuje za oprávnené vzhľadom na zdokumentovanú úroveň cien na trhu. Nastavenie </w:t>
      </w:r>
      <w:r w:rsidR="002B1654">
        <w:rPr>
          <w:rFonts w:ascii="Verdana" w:hAnsi="Verdana"/>
          <w:sz w:val="20"/>
          <w:szCs w:val="20"/>
        </w:rPr>
        <w:t xml:space="preserve">jednotkových </w:t>
      </w:r>
      <w:r w:rsidR="00220C2D" w:rsidRPr="00220C2D">
        <w:rPr>
          <w:rFonts w:ascii="Verdana" w:hAnsi="Verdana"/>
          <w:sz w:val="20"/>
          <w:szCs w:val="20"/>
        </w:rPr>
        <w:t xml:space="preserve">cien však musí byť </w:t>
      </w:r>
      <w:r w:rsidR="00220C2D" w:rsidRPr="00525B00">
        <w:rPr>
          <w:rFonts w:ascii="Verdana" w:hAnsi="Verdana"/>
          <w:b/>
          <w:sz w:val="20"/>
          <w:szCs w:val="20"/>
        </w:rPr>
        <w:t xml:space="preserve">náležite zdôvodnené </w:t>
      </w:r>
      <w:r w:rsidR="00220C2D" w:rsidRPr="00220C2D">
        <w:rPr>
          <w:rFonts w:ascii="Verdana" w:hAnsi="Verdana"/>
          <w:sz w:val="20"/>
          <w:szCs w:val="20"/>
        </w:rPr>
        <w:t>(napr. v predloženej žiadosti o nenávratný finančný príspevok) s ohľadom na zásady hospodárnosti a účelnosti (nevyhnutnosť pre realizáciu aktivít projektu) v zmysle príručky pre žiadateľa/prijímateľa a Metodického pokynu CKO č.6 k pravidlám oprávnenosti pre najčastejšie sa vyskytujúce skupiny výdavkov.</w:t>
      </w:r>
      <w:r w:rsidR="009D79A4">
        <w:rPr>
          <w:rFonts w:ascii="Verdana" w:hAnsi="Verdana"/>
          <w:sz w:val="20"/>
          <w:szCs w:val="20"/>
        </w:rPr>
        <w:t xml:space="preserve"> </w:t>
      </w:r>
      <w:r w:rsidR="009F65A0" w:rsidRPr="003E2AD6">
        <w:rPr>
          <w:rFonts w:ascii="Verdana" w:hAnsi="Verdana"/>
          <w:sz w:val="20"/>
          <w:szCs w:val="20"/>
        </w:rPr>
        <w:t>Toto usmernenie sa nevzťahuje na dodávky tovarov, služieb a stavebných prác, ktorých predmetom nie sú personálne výkony (tzv. osobohodina výkonu a podobne).</w:t>
      </w:r>
    </w:p>
    <w:p w:rsidR="00C96798" w:rsidRPr="009541E4" w:rsidRDefault="00934FD5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t>Zmen</w:t>
      </w:r>
      <w:r w:rsidR="00C96798" w:rsidRPr="009541E4">
        <w:rPr>
          <w:rFonts w:ascii="Verdana" w:hAnsi="Verdana"/>
          <w:sz w:val="20"/>
          <w:szCs w:val="20"/>
        </w:rPr>
        <w:t>u</w:t>
      </w:r>
      <w:r w:rsidRPr="009541E4">
        <w:rPr>
          <w:rFonts w:ascii="Verdana" w:hAnsi="Verdana"/>
          <w:sz w:val="20"/>
          <w:szCs w:val="20"/>
        </w:rPr>
        <w:t xml:space="preserve"> personálneho obsadenia v štruktúre projektu (napr. zámena osôb na</w:t>
      </w:r>
      <w:r w:rsidR="00A57246" w:rsidRPr="009541E4">
        <w:rPr>
          <w:rFonts w:ascii="Verdana" w:hAnsi="Verdana"/>
          <w:sz w:val="20"/>
          <w:szCs w:val="20"/>
        </w:rPr>
        <w:t> </w:t>
      </w:r>
      <w:r w:rsidRPr="009541E4">
        <w:rPr>
          <w:rFonts w:ascii="Verdana" w:hAnsi="Verdana"/>
          <w:sz w:val="20"/>
          <w:szCs w:val="20"/>
        </w:rPr>
        <w:t>projektových pozíciách v tzv. personálnej matici)</w:t>
      </w:r>
      <w:r w:rsidR="00C96798" w:rsidRPr="009541E4">
        <w:rPr>
          <w:rFonts w:ascii="Verdana" w:hAnsi="Verdana"/>
          <w:sz w:val="20"/>
          <w:szCs w:val="20"/>
        </w:rPr>
        <w:t xml:space="preserve"> predkladá prijímateľ (partner) v rámci oznamovacej povinnosti </w:t>
      </w:r>
      <w:r w:rsidR="000D4FC7" w:rsidRPr="009541E4">
        <w:rPr>
          <w:rFonts w:ascii="Verdana" w:hAnsi="Verdana"/>
          <w:sz w:val="20"/>
          <w:szCs w:val="20"/>
        </w:rPr>
        <w:t xml:space="preserve">ako </w:t>
      </w:r>
      <w:r w:rsidR="00C96798" w:rsidRPr="009541E4">
        <w:rPr>
          <w:rFonts w:ascii="Verdana" w:hAnsi="Verdana"/>
          <w:sz w:val="20"/>
          <w:szCs w:val="20"/>
        </w:rPr>
        <w:t>informáciu</w:t>
      </w:r>
      <w:r w:rsidR="000D4FC7" w:rsidRPr="009541E4">
        <w:rPr>
          <w:rFonts w:ascii="Verdana" w:hAnsi="Verdana"/>
          <w:sz w:val="20"/>
          <w:szCs w:val="20"/>
        </w:rPr>
        <w:t xml:space="preserve"> (s dokladovaním kvalifikácie osôb podľa tohto usmernenia)</w:t>
      </w:r>
      <w:r w:rsidR="00C96798" w:rsidRPr="009541E4">
        <w:rPr>
          <w:rFonts w:ascii="Verdana" w:hAnsi="Verdana"/>
          <w:sz w:val="20"/>
          <w:szCs w:val="20"/>
        </w:rPr>
        <w:t xml:space="preserve"> najneskôr so zmenou personálnej matice.</w:t>
      </w:r>
    </w:p>
    <w:p w:rsidR="00934FD5" w:rsidRPr="009541E4" w:rsidRDefault="00C96798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lastRenderedPageBreak/>
        <w:t>F</w:t>
      </w:r>
      <w:r w:rsidR="00934FD5" w:rsidRPr="009541E4">
        <w:rPr>
          <w:rFonts w:ascii="Verdana" w:hAnsi="Verdana"/>
          <w:sz w:val="20"/>
          <w:szCs w:val="20"/>
        </w:rPr>
        <w:t>unkčn</w:t>
      </w:r>
      <w:r w:rsidRPr="009541E4">
        <w:rPr>
          <w:rFonts w:ascii="Verdana" w:hAnsi="Verdana"/>
          <w:sz w:val="20"/>
          <w:szCs w:val="20"/>
        </w:rPr>
        <w:t>á</w:t>
      </w:r>
      <w:r w:rsidR="00934FD5" w:rsidRPr="009541E4">
        <w:rPr>
          <w:rFonts w:ascii="Verdana" w:hAnsi="Verdana"/>
          <w:sz w:val="20"/>
          <w:szCs w:val="20"/>
        </w:rPr>
        <w:t xml:space="preserve"> zmen</w:t>
      </w:r>
      <w:r w:rsidRPr="009541E4">
        <w:rPr>
          <w:rFonts w:ascii="Verdana" w:hAnsi="Verdana"/>
          <w:sz w:val="20"/>
          <w:szCs w:val="20"/>
        </w:rPr>
        <w:t>a</w:t>
      </w:r>
      <w:r w:rsidR="00934FD5" w:rsidRPr="009541E4">
        <w:rPr>
          <w:rFonts w:ascii="Verdana" w:hAnsi="Verdana"/>
          <w:sz w:val="20"/>
          <w:szCs w:val="20"/>
        </w:rPr>
        <w:t xml:space="preserve"> projektových pozícií na projekte (t.j. počet a štruktúra schválených projektových pozícií</w:t>
      </w:r>
      <w:r w:rsidR="000D4FC7" w:rsidRPr="009541E4">
        <w:rPr>
          <w:rFonts w:ascii="Verdana" w:hAnsi="Verdana"/>
          <w:sz w:val="20"/>
          <w:szCs w:val="20"/>
        </w:rPr>
        <w:t xml:space="preserve"> zo žiadosti o nenávratný finančný príspevok</w:t>
      </w:r>
      <w:r w:rsidR="00934FD5" w:rsidRPr="009541E4">
        <w:rPr>
          <w:rFonts w:ascii="Verdana" w:hAnsi="Verdana"/>
          <w:sz w:val="20"/>
          <w:szCs w:val="20"/>
        </w:rPr>
        <w:t xml:space="preserve"> </w:t>
      </w:r>
      <w:r w:rsidR="000D4FC7" w:rsidRPr="009541E4">
        <w:rPr>
          <w:rFonts w:ascii="Verdana" w:hAnsi="Verdana"/>
          <w:sz w:val="20"/>
          <w:szCs w:val="20"/>
        </w:rPr>
        <w:t xml:space="preserve">uvedená </w:t>
      </w:r>
      <w:r w:rsidR="00934FD5" w:rsidRPr="009541E4">
        <w:rPr>
          <w:rFonts w:ascii="Verdana" w:hAnsi="Verdana"/>
          <w:sz w:val="20"/>
          <w:szCs w:val="20"/>
        </w:rPr>
        <w:t>v</w:t>
      </w:r>
      <w:r w:rsidR="000D4FC7" w:rsidRPr="009541E4">
        <w:rPr>
          <w:rFonts w:ascii="Verdana" w:hAnsi="Verdana"/>
          <w:sz w:val="20"/>
          <w:szCs w:val="20"/>
        </w:rPr>
        <w:t> zmluve o poskytnutí nenávratného finančného</w:t>
      </w:r>
      <w:r w:rsidR="00934FD5" w:rsidRPr="009541E4">
        <w:rPr>
          <w:rFonts w:ascii="Verdana" w:hAnsi="Verdana"/>
          <w:sz w:val="20"/>
          <w:szCs w:val="20"/>
        </w:rPr>
        <w:t xml:space="preserve"> príspevk</w:t>
      </w:r>
      <w:r w:rsidR="000D4FC7" w:rsidRPr="009541E4">
        <w:rPr>
          <w:rFonts w:ascii="Verdana" w:hAnsi="Verdana"/>
          <w:sz w:val="20"/>
          <w:szCs w:val="20"/>
        </w:rPr>
        <w:t>u</w:t>
      </w:r>
      <w:r w:rsidR="00934FD5" w:rsidRPr="009541E4">
        <w:rPr>
          <w:rFonts w:ascii="Verdana" w:hAnsi="Verdana"/>
          <w:sz w:val="20"/>
          <w:szCs w:val="20"/>
        </w:rPr>
        <w:t>) v čase realizácie projektu sa</w:t>
      </w:r>
      <w:r w:rsidR="00A57246" w:rsidRPr="009541E4">
        <w:rPr>
          <w:rFonts w:ascii="Verdana" w:hAnsi="Verdana"/>
          <w:sz w:val="20"/>
          <w:szCs w:val="20"/>
        </w:rPr>
        <w:t> </w:t>
      </w:r>
      <w:r w:rsidR="00934FD5" w:rsidRPr="009541E4">
        <w:rPr>
          <w:rFonts w:ascii="Verdana" w:hAnsi="Verdana"/>
          <w:sz w:val="20"/>
          <w:szCs w:val="20"/>
        </w:rPr>
        <w:t>považuj</w:t>
      </w:r>
      <w:r w:rsidR="00CB19EC" w:rsidRPr="009541E4">
        <w:rPr>
          <w:rFonts w:ascii="Verdana" w:hAnsi="Verdana"/>
          <w:sz w:val="20"/>
          <w:szCs w:val="20"/>
        </w:rPr>
        <w:t>e</w:t>
      </w:r>
      <w:r w:rsidR="00934FD5" w:rsidRPr="009541E4">
        <w:rPr>
          <w:rFonts w:ascii="Verdana" w:hAnsi="Verdana"/>
          <w:sz w:val="20"/>
          <w:szCs w:val="20"/>
        </w:rPr>
        <w:t xml:space="preserve"> za zmenu </w:t>
      </w:r>
      <w:r w:rsidRPr="009541E4">
        <w:rPr>
          <w:rFonts w:ascii="Verdana" w:hAnsi="Verdana"/>
          <w:sz w:val="20"/>
          <w:szCs w:val="20"/>
        </w:rPr>
        <w:t>zmluvy</w:t>
      </w:r>
      <w:r w:rsidR="00082D68">
        <w:rPr>
          <w:rFonts w:ascii="Verdana" w:hAnsi="Verdana"/>
          <w:sz w:val="20"/>
          <w:szCs w:val="20"/>
        </w:rPr>
        <w:t xml:space="preserve"> o poskytnutí nenávratného finančného príspevku</w:t>
      </w:r>
      <w:r w:rsidRPr="009541E4">
        <w:rPr>
          <w:rFonts w:ascii="Verdana" w:hAnsi="Verdana"/>
          <w:sz w:val="20"/>
          <w:szCs w:val="20"/>
          <w:vertAlign w:val="superscript"/>
        </w:rPr>
        <w:footnoteReference w:id="9"/>
      </w:r>
      <w:r w:rsidRPr="009541E4">
        <w:rPr>
          <w:rFonts w:ascii="Verdana" w:hAnsi="Verdana"/>
          <w:sz w:val="20"/>
          <w:szCs w:val="20"/>
        </w:rPr>
        <w:t xml:space="preserve"> </w:t>
      </w:r>
      <w:r w:rsidR="00934FD5" w:rsidRPr="009541E4">
        <w:rPr>
          <w:rFonts w:ascii="Verdana" w:hAnsi="Verdana"/>
          <w:sz w:val="20"/>
          <w:szCs w:val="20"/>
        </w:rPr>
        <w:t>a </w:t>
      </w:r>
      <w:r w:rsidR="000D4FC7" w:rsidRPr="009541E4">
        <w:rPr>
          <w:rFonts w:ascii="Verdana" w:hAnsi="Verdana"/>
          <w:sz w:val="20"/>
          <w:szCs w:val="20"/>
        </w:rPr>
        <w:t>jej</w:t>
      </w:r>
      <w:r w:rsidR="00A57246" w:rsidRPr="009541E4">
        <w:rPr>
          <w:rFonts w:ascii="Verdana" w:hAnsi="Verdana"/>
          <w:sz w:val="20"/>
          <w:szCs w:val="20"/>
        </w:rPr>
        <w:t xml:space="preserve"> schvaľovanie podlieha procedúre zmenového konania v súlade so zmluvou o poskytnutí nenávratného finančného príspevku a príručkou pre prijímateľa OP EVS.</w:t>
      </w:r>
    </w:p>
    <w:p w:rsidR="009F65A0" w:rsidRPr="009541E4" w:rsidRDefault="009F65A0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t xml:space="preserve">Týmto usmernením nie sú dotknuté ostatné náležitosti preukazovania oprávnenosti výdavkov definovaných výzvou/vyzvaním, rozhodnutím o schválení žiadosti o nenávratný finančný príspevok, zmluvou o poskytnutí </w:t>
      </w:r>
      <w:r w:rsidR="00A57246" w:rsidRPr="009541E4">
        <w:rPr>
          <w:rFonts w:ascii="Verdana" w:hAnsi="Verdana"/>
          <w:sz w:val="20"/>
          <w:szCs w:val="20"/>
        </w:rPr>
        <w:t>nenávratného finančného príspevku</w:t>
      </w:r>
      <w:r w:rsidRPr="009541E4">
        <w:rPr>
          <w:rFonts w:ascii="Verdana" w:hAnsi="Verdana"/>
          <w:sz w:val="20"/>
          <w:szCs w:val="20"/>
        </w:rPr>
        <w:t xml:space="preserve"> a riadiacou dokumentáciou platnou pre OP EVS (predovšetkým usmernenia RO pre OP EVS, príručka pre žiadateľa a príručka pre prijímateľa).</w:t>
      </w:r>
    </w:p>
    <w:p w:rsidR="004745A7" w:rsidRDefault="004745A7" w:rsidP="00351E5E">
      <w:pPr>
        <w:pStyle w:val="Zkladntext"/>
        <w:ind w:left="425"/>
        <w:jc w:val="both"/>
        <w:rPr>
          <w:rFonts w:ascii="Verdana" w:hAnsi="Verdana"/>
          <w:sz w:val="20"/>
          <w:szCs w:val="20"/>
        </w:rPr>
        <w:sectPr w:rsidR="004745A7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4963" w:type="pct"/>
        <w:jc w:val="center"/>
        <w:tblLook w:val="04A0" w:firstRow="1" w:lastRow="0" w:firstColumn="1" w:lastColumn="0" w:noHBand="0" w:noVBand="1"/>
      </w:tblPr>
      <w:tblGrid>
        <w:gridCol w:w="67"/>
        <w:gridCol w:w="661"/>
        <w:gridCol w:w="9587"/>
        <w:gridCol w:w="3525"/>
        <w:gridCol w:w="50"/>
        <w:tblGridChange w:id="14">
          <w:tblGrid>
            <w:gridCol w:w="108"/>
            <w:gridCol w:w="67"/>
            <w:gridCol w:w="553"/>
            <w:gridCol w:w="108"/>
            <w:gridCol w:w="9479"/>
            <w:gridCol w:w="108"/>
            <w:gridCol w:w="3417"/>
            <w:gridCol w:w="108"/>
            <w:gridCol w:w="50"/>
          </w:tblGrid>
        </w:tblGridChange>
      </w:tblGrid>
      <w:tr w:rsidR="00D54383" w:rsidRPr="00895CA9" w:rsidTr="00116A04">
        <w:trPr>
          <w:gridAfter w:val="1"/>
          <w:wAfter w:w="18" w:type="pct"/>
          <w:trHeight w:val="284"/>
          <w:jc w:val="center"/>
        </w:trPr>
        <w:tc>
          <w:tcPr>
            <w:tcW w:w="498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4302" w:rsidRDefault="006D4302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  <w:p w:rsidR="00D54383" w:rsidRDefault="00B94808" w:rsidP="00545E14">
            <w:pPr>
              <w:pStyle w:val="Zkladntex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Tabuľka 1</w:t>
            </w:r>
            <w:r w:rsidR="00B677A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D54383">
              <w:rPr>
                <w:rFonts w:ascii="Verdana" w:hAnsi="Verdana"/>
                <w:b/>
                <w:sz w:val="16"/>
                <w:szCs w:val="16"/>
              </w:rPr>
              <w:t>Zoznam štandardizovan</w:t>
            </w:r>
            <w:r w:rsidR="008C563D">
              <w:rPr>
                <w:rFonts w:ascii="Verdana" w:hAnsi="Verdana"/>
                <w:b/>
                <w:sz w:val="16"/>
                <w:szCs w:val="16"/>
              </w:rPr>
              <w:t>ých projektových pozícií OP EVS a k nim prislúchajúce limity hrubej mzdy</w:t>
            </w:r>
          </w:p>
        </w:tc>
      </w:tr>
      <w:tr w:rsidR="004B6867" w:rsidRPr="00895CA9" w:rsidTr="00116A04">
        <w:trPr>
          <w:gridAfter w:val="1"/>
          <w:wAfter w:w="18" w:type="pct"/>
          <w:trHeight w:val="831"/>
          <w:jc w:val="center"/>
        </w:trPr>
        <w:tc>
          <w:tcPr>
            <w:tcW w:w="26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Zn.</w:t>
            </w:r>
          </w:p>
        </w:tc>
        <w:tc>
          <w:tcPr>
            <w:tcW w:w="34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867" w:rsidRPr="00895CA9" w:rsidRDefault="004B6867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Štandardizovaná projektová</w:t>
            </w:r>
            <w:r w:rsidRPr="00895CA9">
              <w:rPr>
                <w:rFonts w:ascii="Verdana" w:hAnsi="Verdana"/>
                <w:b/>
                <w:sz w:val="16"/>
                <w:szCs w:val="16"/>
              </w:rPr>
              <w:t xml:space="preserve"> pozícia</w:t>
            </w:r>
            <w:r>
              <w:rPr>
                <w:rFonts w:ascii="Verdana" w:hAnsi="Verdana"/>
                <w:b/>
                <w:sz w:val="16"/>
                <w:szCs w:val="16"/>
              </w:rPr>
              <w:t>/hlavná náplň práce na projektovej pozícii</w:t>
            </w:r>
          </w:p>
        </w:tc>
        <w:tc>
          <w:tcPr>
            <w:tcW w:w="12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867" w:rsidRPr="00895CA9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Limit – výdavky za zamestnancov (</w:t>
            </w:r>
            <w:r w:rsidR="008C563D">
              <w:rPr>
                <w:rFonts w:ascii="Verdana" w:hAnsi="Verdana"/>
                <w:b/>
                <w:sz w:val="16"/>
                <w:szCs w:val="16"/>
              </w:rPr>
              <w:t>hodinová hrubá mzda)</w:t>
            </w:r>
            <w:r w:rsidRPr="006B4360">
              <w:rPr>
                <w:rFonts w:ascii="Verdana" w:hAnsi="Verdana"/>
                <w:b/>
                <w:sz w:val="16"/>
                <w:szCs w:val="16"/>
                <w:vertAlign w:val="superscript"/>
              </w:rPr>
              <w:t>*</w:t>
            </w:r>
          </w:p>
        </w:tc>
      </w:tr>
      <w:tr w:rsidR="00D54383" w:rsidRPr="00895CA9" w:rsidTr="00116A04">
        <w:trPr>
          <w:gridAfter w:val="1"/>
          <w:wAfter w:w="18" w:type="pct"/>
          <w:trHeight w:val="265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:rsidR="00D54383" w:rsidRDefault="00D54383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AP</w:t>
            </w:r>
          </w:p>
        </w:tc>
        <w:tc>
          <w:tcPr>
            <w:tcW w:w="4720" w:type="pct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D54383" w:rsidRPr="00E321D0" w:rsidRDefault="00D54383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Administratívny a riadiaci personál projektu</w:t>
            </w:r>
          </w:p>
        </w:tc>
      </w:tr>
      <w:tr w:rsidR="004B6867" w:rsidRPr="00895CA9" w:rsidTr="00116A04">
        <w:trPr>
          <w:gridAfter w:val="1"/>
          <w:wAfter w:w="18" w:type="pct"/>
          <w:trHeight w:val="210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AP</w:t>
            </w:r>
          </w:p>
        </w:tc>
        <w:tc>
          <w:tcPr>
            <w:tcW w:w="3451" w:type="pct"/>
            <w:tcBorders>
              <w:top w:val="single" w:sz="4" w:space="0" w:color="auto"/>
            </w:tcBorders>
            <w:vAlign w:val="center"/>
          </w:tcPr>
          <w:p w:rsidR="004B6867" w:rsidRPr="0018488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Administratívny personál</w:t>
            </w:r>
          </w:p>
        </w:tc>
        <w:tc>
          <w:tcPr>
            <w:tcW w:w="1269" w:type="pct"/>
            <w:vMerge w:val="restart"/>
            <w:tcBorders>
              <w:top w:val="single" w:sz="4" w:space="0" w:color="auto"/>
            </w:tcBorders>
            <w:vAlign w:val="center"/>
          </w:tcPr>
          <w:p w:rsidR="004B6867" w:rsidRPr="00823454" w:rsidRDefault="004B6867" w:rsidP="005A33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</w:tr>
      <w:tr w:rsidR="004B6867" w:rsidRPr="00895CA9" w:rsidTr="00116A04">
        <w:trPr>
          <w:gridAfter w:val="1"/>
          <w:wAfter w:w="18" w:type="pct"/>
          <w:trHeight w:val="201"/>
          <w:jc w:val="center"/>
        </w:trPr>
        <w:tc>
          <w:tcPr>
            <w:tcW w:w="262" w:type="pct"/>
            <w:gridSpan w:val="2"/>
            <w:vMerge/>
            <w:vAlign w:val="center"/>
          </w:tcPr>
          <w:p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tcBorders>
              <w:top w:val="single" w:sz="4" w:space="0" w:color="auto"/>
            </w:tcBorders>
            <w:vAlign w:val="center"/>
          </w:tcPr>
          <w:p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 xml:space="preserve">asistent projektového/finančného manažéra </w:t>
            </w:r>
            <w:ins w:id="15" w:author="Autor">
              <w:r w:rsidR="00BE35B7">
                <w:rPr>
                  <w:rFonts w:ascii="Verdana" w:hAnsi="Verdana"/>
                  <w:sz w:val="16"/>
                  <w:szCs w:val="16"/>
                </w:rPr>
                <w:t xml:space="preserve">s minimálne </w:t>
              </w:r>
              <w:r w:rsidR="00FC0F69">
                <w:rPr>
                  <w:rFonts w:ascii="Verdana" w:hAnsi="Verdana"/>
                  <w:sz w:val="16"/>
                  <w:szCs w:val="16"/>
                </w:rPr>
                <w:t xml:space="preserve">úplným </w:t>
              </w:r>
              <w:r w:rsidR="00BE35B7">
                <w:rPr>
                  <w:rFonts w:ascii="Verdana" w:hAnsi="Verdana"/>
                  <w:sz w:val="16"/>
                  <w:szCs w:val="16"/>
                </w:rPr>
                <w:t>stredoškolským vzdelaním</w:t>
              </w:r>
              <w:r w:rsidR="00BE35B7" w:rsidRPr="00653870">
                <w:rPr>
                  <w:rFonts w:ascii="Verdana" w:hAnsi="Verdana"/>
                  <w:sz w:val="16"/>
                  <w:szCs w:val="16"/>
                </w:rPr>
                <w:t xml:space="preserve"> </w:t>
              </w:r>
            </w:ins>
            <w:r w:rsidRPr="00653870">
              <w:rPr>
                <w:rFonts w:ascii="Verdana" w:hAnsi="Verdana"/>
                <w:sz w:val="16"/>
                <w:szCs w:val="16"/>
              </w:rPr>
              <w:t>(administratívne a podporné činnosti pre riadenie projektu, finančné riadenie, monitorovanie aktivít, komunikáciu a informovanie, pre odborné aktivity vo vzťahu k administrácii projektu, podpornej dokumentácii k projektu)</w:t>
            </w:r>
          </w:p>
          <w:p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účtovník, mzdový účtovník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ins w:id="16" w:author="Autor">
              <w:r w:rsidR="00BE35B7">
                <w:rPr>
                  <w:rFonts w:ascii="Verdana" w:hAnsi="Verdana"/>
                  <w:sz w:val="16"/>
                  <w:szCs w:val="16"/>
                </w:rPr>
                <w:t xml:space="preserve">s minimálne </w:t>
              </w:r>
              <w:r w:rsidR="00FC0F69">
                <w:rPr>
                  <w:rFonts w:ascii="Verdana" w:hAnsi="Verdana"/>
                  <w:sz w:val="16"/>
                  <w:szCs w:val="16"/>
                </w:rPr>
                <w:t xml:space="preserve">úplným </w:t>
              </w:r>
              <w:r w:rsidR="00BE35B7">
                <w:rPr>
                  <w:rFonts w:ascii="Verdana" w:hAnsi="Verdana"/>
                  <w:sz w:val="16"/>
                  <w:szCs w:val="16"/>
                </w:rPr>
                <w:t xml:space="preserve">stredoškolským vzdelaním </w:t>
              </w:r>
            </w:ins>
            <w:r>
              <w:rPr>
                <w:rFonts w:ascii="Verdana" w:hAnsi="Verdana"/>
                <w:sz w:val="16"/>
                <w:szCs w:val="16"/>
              </w:rPr>
              <w:t>(zabezpečuje vedenie účtovníctva pre účely projektu)</w:t>
            </w:r>
          </w:p>
          <w:p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personalista </w:t>
            </w:r>
            <w:ins w:id="17" w:author="Autor">
              <w:r w:rsidR="00BE35B7">
                <w:rPr>
                  <w:rFonts w:ascii="Verdana" w:hAnsi="Verdana"/>
                  <w:sz w:val="16"/>
                  <w:szCs w:val="16"/>
                </w:rPr>
                <w:t xml:space="preserve">s minimálne </w:t>
              </w:r>
              <w:r w:rsidR="00FC0F69">
                <w:rPr>
                  <w:rFonts w:ascii="Verdana" w:hAnsi="Verdana"/>
                  <w:sz w:val="16"/>
                  <w:szCs w:val="16"/>
                </w:rPr>
                <w:t xml:space="preserve">úplným </w:t>
              </w:r>
              <w:r w:rsidR="00BE35B7">
                <w:rPr>
                  <w:rFonts w:ascii="Verdana" w:hAnsi="Verdana"/>
                  <w:sz w:val="16"/>
                  <w:szCs w:val="16"/>
                </w:rPr>
                <w:t xml:space="preserve">stredoškolským vzdelaním </w:t>
              </w:r>
            </w:ins>
            <w:r>
              <w:rPr>
                <w:rFonts w:ascii="Verdana" w:hAnsi="Verdana"/>
                <w:sz w:val="16"/>
                <w:szCs w:val="16"/>
              </w:rPr>
              <w:t>(zabezpečuje vedenie personálnej agendy pre účely projektu)</w:t>
            </w:r>
          </w:p>
        </w:tc>
        <w:tc>
          <w:tcPr>
            <w:tcW w:w="1269" w:type="pct"/>
            <w:vMerge/>
            <w:vAlign w:val="center"/>
          </w:tcPr>
          <w:p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:rsidRPr="00E321D0" w:rsidTr="00116A04">
        <w:trPr>
          <w:gridAfter w:val="1"/>
          <w:wAfter w:w="18" w:type="pct"/>
          <w:trHeight w:val="265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:rsidR="00D54383" w:rsidRDefault="00CF3D45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</w:t>
            </w:r>
            <w:r w:rsidR="00D54383">
              <w:rPr>
                <w:rFonts w:ascii="Verdana" w:hAnsi="Verdana"/>
                <w:b/>
                <w:sz w:val="16"/>
                <w:szCs w:val="16"/>
              </w:rPr>
              <w:t>P</w:t>
            </w:r>
          </w:p>
        </w:tc>
        <w:tc>
          <w:tcPr>
            <w:tcW w:w="4720" w:type="pct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D54383" w:rsidRPr="00E321D0" w:rsidRDefault="00D54383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B6867" w:rsidRPr="00895CA9" w:rsidTr="00AD7F75">
        <w:tblPrEx>
          <w:tblW w:w="4963" w:type="pct"/>
          <w:jc w:val="center"/>
          <w:tblPrExChange w:id="18" w:author="Autor">
            <w:tblPrEx>
              <w:tblW w:w="4963" w:type="pct"/>
              <w:jc w:val="center"/>
            </w:tblPrEx>
          </w:tblPrExChange>
        </w:tblPrEx>
        <w:trPr>
          <w:gridAfter w:val="1"/>
          <w:wAfter w:w="18" w:type="pct"/>
          <w:trHeight w:val="332"/>
          <w:jc w:val="center"/>
          <w:trPrChange w:id="19" w:author="Autor">
            <w:trPr>
              <w:gridAfter w:val="1"/>
              <w:wAfter w:w="18" w:type="pct"/>
              <w:trHeight w:val="261"/>
              <w:jc w:val="center"/>
            </w:trPr>
          </w:trPrChange>
        </w:trPr>
        <w:tc>
          <w:tcPr>
            <w:tcW w:w="262" w:type="pct"/>
            <w:gridSpan w:val="2"/>
            <w:vMerge w:val="restart"/>
            <w:vAlign w:val="center"/>
            <w:tcPrChange w:id="20" w:author="Autor">
              <w:tcPr>
                <w:tcW w:w="262" w:type="pct"/>
                <w:gridSpan w:val="3"/>
                <w:vMerge w:val="restart"/>
                <w:vAlign w:val="center"/>
              </w:tcPr>
            </w:tcPrChange>
          </w:tcPr>
          <w:p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RP</w:t>
            </w:r>
          </w:p>
        </w:tc>
        <w:tc>
          <w:tcPr>
            <w:tcW w:w="3451" w:type="pct"/>
            <w:vAlign w:val="center"/>
            <w:tcPrChange w:id="21" w:author="Autor">
              <w:tcPr>
                <w:tcW w:w="3451" w:type="pct"/>
                <w:gridSpan w:val="2"/>
                <w:vAlign w:val="center"/>
              </w:tcPr>
            </w:tcPrChange>
          </w:tcPr>
          <w:p w:rsidR="004B6867" w:rsidRPr="0018488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Riadiaci personál</w:t>
            </w:r>
          </w:p>
        </w:tc>
        <w:tc>
          <w:tcPr>
            <w:tcW w:w="1269" w:type="pct"/>
            <w:vMerge w:val="restart"/>
            <w:vAlign w:val="center"/>
            <w:tcPrChange w:id="22" w:author="Autor">
              <w:tcPr>
                <w:tcW w:w="1269" w:type="pct"/>
                <w:gridSpan w:val="2"/>
                <w:vMerge w:val="restart"/>
                <w:vAlign w:val="center"/>
              </w:tcPr>
            </w:tcPrChange>
          </w:tcPr>
          <w:p w:rsidR="004B6867" w:rsidRPr="00823454" w:rsidRDefault="004B6867" w:rsidP="006B5FB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</w:tr>
      <w:tr w:rsidR="004B6867" w:rsidRPr="00895CA9" w:rsidTr="00116A04">
        <w:trPr>
          <w:gridAfter w:val="1"/>
          <w:wAfter w:w="18" w:type="pct"/>
          <w:trHeight w:val="410"/>
          <w:jc w:val="center"/>
        </w:trPr>
        <w:tc>
          <w:tcPr>
            <w:tcW w:w="262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projektový manažér </w:t>
            </w:r>
            <w:ins w:id="23" w:author="Autor">
              <w:r w:rsidR="00BE35B7">
                <w:rPr>
                  <w:rFonts w:ascii="Verdana" w:hAnsi="Verdana"/>
                  <w:sz w:val="16"/>
                  <w:szCs w:val="16"/>
                </w:rPr>
                <w:t xml:space="preserve">s vysokoškolským vzdelaním (minimálne VŠ I. stupňa)***** - </w:t>
              </w:r>
            </w:ins>
            <w:r>
              <w:rPr>
                <w:rFonts w:ascii="Verdana" w:hAnsi="Verdana"/>
                <w:sz w:val="16"/>
                <w:szCs w:val="16"/>
              </w:rPr>
              <w:t>(r</w:t>
            </w:r>
            <w:r w:rsidRPr="00653870">
              <w:rPr>
                <w:rFonts w:ascii="Verdana" w:hAnsi="Verdana"/>
                <w:sz w:val="16"/>
                <w:szCs w:val="16"/>
              </w:rPr>
              <w:t>iadi aktivity projektu a celkovú administráciu a implementáciu projektu na všetkých úrovniach. Koordinuje všetky činnosti spojené s realizáciou aktivít projektu. Koordinuje činnosť odborného personálu. Zabezpečuje komunikáciu medzi riadiacimi, administratívnymi a odborn</w:t>
            </w:r>
            <w:r>
              <w:rPr>
                <w:rFonts w:ascii="Verdana" w:hAnsi="Verdana"/>
                <w:sz w:val="16"/>
                <w:szCs w:val="16"/>
              </w:rPr>
              <w:t>ými kapacitami projektu)</w:t>
            </w:r>
          </w:p>
          <w:p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finančný manažér </w:t>
            </w:r>
            <w:ins w:id="24" w:author="Autor">
              <w:r w:rsidR="00BE35B7">
                <w:rPr>
                  <w:rFonts w:ascii="Verdana" w:hAnsi="Verdana"/>
                  <w:sz w:val="16"/>
                  <w:szCs w:val="16"/>
                </w:rPr>
                <w:t xml:space="preserve">s vysokoškolským vzdelaním (minimálne VŠ I. stupňa)*****- </w:t>
              </w:r>
            </w:ins>
            <w:r>
              <w:rPr>
                <w:rFonts w:ascii="Verdana" w:hAnsi="Verdana"/>
                <w:sz w:val="16"/>
                <w:szCs w:val="16"/>
              </w:rPr>
              <w:t>(z</w:t>
            </w:r>
            <w:r w:rsidRPr="00653870">
              <w:rPr>
                <w:rFonts w:ascii="Verdana" w:hAnsi="Verdana"/>
                <w:sz w:val="16"/>
                <w:szCs w:val="16"/>
              </w:rPr>
              <w:t>odpovedá za celkové finančné riadenie pri implementácii projektu. Zabezpečuje dodržiavanie rozpočtu projektu v súlade so Zmluvou o NFP a platnou legislatívou SR. Dohliada na efektívne využívanie finančných prostriedkov a</w:t>
            </w:r>
            <w:r>
              <w:rPr>
                <w:rFonts w:ascii="Verdana" w:hAnsi="Verdana"/>
                <w:sz w:val="16"/>
                <w:szCs w:val="16"/>
              </w:rPr>
              <w:t xml:space="preserve"> oprávnenosť použitých výdavkov)</w:t>
            </w:r>
          </w:p>
          <w:p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koordinátor aktivít </w:t>
            </w:r>
            <w:ins w:id="25" w:author="Autor">
              <w:r w:rsidR="00BE35B7">
                <w:rPr>
                  <w:rFonts w:ascii="Verdana" w:hAnsi="Verdana"/>
                  <w:sz w:val="16"/>
                  <w:szCs w:val="16"/>
                </w:rPr>
                <w:t xml:space="preserve">s vysokoškolským vzdelaním (minimálne VŠ I. stupňa)*****- </w:t>
              </w:r>
            </w:ins>
            <w:r>
              <w:rPr>
                <w:rFonts w:ascii="Verdana" w:hAnsi="Verdana"/>
                <w:sz w:val="16"/>
                <w:szCs w:val="16"/>
              </w:rPr>
              <w:t>(koordinuje implementáciu odborných aktivít projektu)</w:t>
            </w:r>
          </w:p>
          <w:p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man</w:t>
            </w:r>
            <w:r>
              <w:rPr>
                <w:rFonts w:ascii="Verdana" w:hAnsi="Verdana"/>
                <w:sz w:val="16"/>
                <w:szCs w:val="16"/>
              </w:rPr>
              <w:t>ažér pre verejné obstarávanie (r</w:t>
            </w:r>
            <w:r w:rsidRPr="00653870">
              <w:rPr>
                <w:rFonts w:ascii="Verdana" w:hAnsi="Verdana"/>
                <w:sz w:val="16"/>
                <w:szCs w:val="16"/>
              </w:rPr>
              <w:t>ealizuje a vypracováva opis predmetu zákazky a zabezpečuje realizáciu všetkých foriem VO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  <w:p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manažé</w:t>
            </w:r>
            <w:r>
              <w:rPr>
                <w:rFonts w:ascii="Verdana" w:hAnsi="Verdana"/>
                <w:sz w:val="16"/>
                <w:szCs w:val="16"/>
              </w:rPr>
              <w:t xml:space="preserve">r komunikácie a informovania </w:t>
            </w:r>
            <w:ins w:id="26" w:author="Autor">
              <w:r w:rsidR="00BE35B7">
                <w:rPr>
                  <w:rFonts w:ascii="Verdana" w:hAnsi="Verdana"/>
                  <w:sz w:val="16"/>
                  <w:szCs w:val="16"/>
                </w:rPr>
                <w:t xml:space="preserve">s vysokoškolským vzdelaním (minimálne VŠ I. stupňa)***** - </w:t>
              </w:r>
            </w:ins>
            <w:r>
              <w:rPr>
                <w:rFonts w:ascii="Verdana" w:hAnsi="Verdana"/>
                <w:sz w:val="16"/>
                <w:szCs w:val="16"/>
              </w:rPr>
              <w:t>(p</w:t>
            </w:r>
            <w:r w:rsidRPr="00653870">
              <w:rPr>
                <w:rFonts w:ascii="Verdana" w:hAnsi="Verdana"/>
                <w:sz w:val="16"/>
                <w:szCs w:val="16"/>
              </w:rPr>
              <w:t>ripravuje, riadi a zodpovedá</w:t>
            </w:r>
            <w:r>
              <w:rPr>
                <w:rFonts w:ascii="Verdana" w:hAnsi="Verdana"/>
                <w:sz w:val="16"/>
                <w:szCs w:val="16"/>
              </w:rPr>
              <w:t xml:space="preserve"> za propagáciu projektu, z</w:t>
            </w:r>
            <w:r w:rsidRPr="00653870">
              <w:rPr>
                <w:rFonts w:ascii="Verdana" w:hAnsi="Verdana"/>
                <w:sz w:val="16"/>
                <w:szCs w:val="16"/>
              </w:rPr>
              <w:t>odpovedá za externú komunikáciu projektu a napĺňanie p</w:t>
            </w:r>
            <w:r>
              <w:rPr>
                <w:rFonts w:ascii="Verdana" w:hAnsi="Verdana"/>
                <w:sz w:val="16"/>
                <w:szCs w:val="16"/>
              </w:rPr>
              <w:t>lánu propagácie celého projektu)</w:t>
            </w:r>
          </w:p>
          <w:p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manažér pre monitorovanie </w:t>
            </w:r>
            <w:ins w:id="27" w:author="Autor">
              <w:r w:rsidR="00BE35B7">
                <w:rPr>
                  <w:rFonts w:ascii="Verdana" w:hAnsi="Verdana"/>
                  <w:sz w:val="16"/>
                  <w:szCs w:val="16"/>
                </w:rPr>
                <w:t xml:space="preserve">s vysokoškolským vzdelaním (minimálne VŠ I. stupňa)*****- </w:t>
              </w:r>
            </w:ins>
            <w:r>
              <w:rPr>
                <w:rFonts w:ascii="Verdana" w:hAnsi="Verdana"/>
                <w:sz w:val="16"/>
                <w:szCs w:val="16"/>
              </w:rPr>
              <w:t>(a</w:t>
            </w:r>
            <w:r w:rsidRPr="00653870">
              <w:rPr>
                <w:rFonts w:ascii="Verdana" w:hAnsi="Verdana"/>
                <w:sz w:val="16"/>
                <w:szCs w:val="16"/>
              </w:rPr>
              <w:t xml:space="preserve">dministruje podklady k monitorovaniu a komunikuje s cieľovou skupinou projektu a ostatnými osobami a inštitúciami zapojenými do realizácie aktivít projektu alebo dotknutých realizáciou aktivít projektu, komunikuje s cieľovou skupinou a zbiera podklady od cieľovej skupiny a od cieľovej skupiny, spracovanie podkladov pre monitorovanie, archivácia dokumentácie realizácie aktivít, realizácia monitorovania realizácie aktivít projektu na základe podkladov spracovaných administratívnym pracovníkom monitoringu, </w:t>
            </w:r>
            <w:r>
              <w:rPr>
                <w:rFonts w:ascii="Verdana" w:hAnsi="Verdana"/>
                <w:sz w:val="16"/>
                <w:szCs w:val="16"/>
              </w:rPr>
              <w:t>spracováva monitorovacie správy)</w:t>
            </w:r>
          </w:p>
          <w:p w:rsidR="004B6867" w:rsidRPr="00653870" w:rsidRDefault="004B6867" w:rsidP="00FC0F69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právnik </w:t>
            </w:r>
            <w:ins w:id="28" w:author="Autor">
              <w:r w:rsidR="00BB6A42">
                <w:rPr>
                  <w:rFonts w:ascii="Verdana" w:hAnsi="Verdana"/>
                  <w:sz w:val="16"/>
                  <w:szCs w:val="16"/>
                </w:rPr>
                <w:t xml:space="preserve">(minimálne vysokoškolské vzdelanie </w:t>
              </w:r>
              <w:del w:id="29" w:author="Autor">
                <w:r w:rsidR="00BB6A42" w:rsidDel="00FC0F69">
                  <w:rPr>
                    <w:rFonts w:ascii="Verdana" w:hAnsi="Verdana"/>
                    <w:sz w:val="16"/>
                    <w:szCs w:val="16"/>
                  </w:rPr>
                  <w:delText>I</w:delText>
                </w:r>
              </w:del>
              <w:r w:rsidR="00BB6A42">
                <w:rPr>
                  <w:rFonts w:ascii="Verdana" w:hAnsi="Verdana"/>
                  <w:sz w:val="16"/>
                  <w:szCs w:val="16"/>
                </w:rPr>
                <w:t xml:space="preserve">I. stupňa)- </w:t>
              </w:r>
            </w:ins>
            <w:del w:id="30" w:author="Autor">
              <w:r w:rsidDel="00BB6A42">
                <w:rPr>
                  <w:rFonts w:ascii="Verdana" w:hAnsi="Verdana"/>
                  <w:sz w:val="16"/>
                  <w:szCs w:val="16"/>
                </w:rPr>
                <w:delText>(</w:delText>
              </w:r>
            </w:del>
            <w:r>
              <w:rPr>
                <w:rFonts w:ascii="Verdana" w:hAnsi="Verdana"/>
                <w:sz w:val="16"/>
                <w:szCs w:val="16"/>
              </w:rPr>
              <w:t>zabezpečovanie právnej agendy súvisiacej s implementáciou projektu</w:t>
            </w:r>
            <w:del w:id="31" w:author="Autor">
              <w:r w:rsidDel="00BB6A42">
                <w:rPr>
                  <w:rFonts w:ascii="Verdana" w:hAnsi="Verdana"/>
                  <w:sz w:val="16"/>
                  <w:szCs w:val="16"/>
                </w:rPr>
                <w:delText>)</w:delText>
              </w:r>
            </w:del>
          </w:p>
        </w:tc>
        <w:tc>
          <w:tcPr>
            <w:tcW w:w="1269" w:type="pct"/>
            <w:vMerge/>
            <w:tcBorders>
              <w:bottom w:val="single" w:sz="4" w:space="0" w:color="auto"/>
            </w:tcBorders>
            <w:vAlign w:val="center"/>
          </w:tcPr>
          <w:p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:rsidRPr="00B43A85" w:rsidTr="00116A04">
        <w:trPr>
          <w:gridAfter w:val="1"/>
          <w:wAfter w:w="18" w:type="pct"/>
          <w:trHeight w:val="176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:rsidR="00D54383" w:rsidRPr="004745A7" w:rsidRDefault="00D54383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OP</w:t>
            </w:r>
          </w:p>
        </w:tc>
        <w:tc>
          <w:tcPr>
            <w:tcW w:w="4720" w:type="pct"/>
            <w:gridSpan w:val="2"/>
            <w:shd w:val="clear" w:color="auto" w:fill="FFFF00"/>
            <w:vAlign w:val="center"/>
          </w:tcPr>
          <w:p w:rsidR="00D54383" w:rsidRPr="00895CA9" w:rsidRDefault="00D54383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Odborný personál – koordinátor,</w:t>
            </w:r>
            <w:r w:rsidRPr="00513E1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konzultant, školiteľ odbornej aktivity</w:t>
            </w:r>
            <w:r w:rsidRPr="003B3126">
              <w:rPr>
                <w:rFonts w:ascii="Verdana" w:hAnsi="Verdana"/>
                <w:sz w:val="20"/>
                <w:szCs w:val="20"/>
                <w:vertAlign w:val="superscript"/>
              </w:rPr>
              <w:footnoteReference w:id="10"/>
            </w:r>
          </w:p>
        </w:tc>
      </w:tr>
      <w:tr w:rsidR="00116A04" w:rsidRPr="00895CA9" w:rsidTr="00116A04">
        <w:trPr>
          <w:gridAfter w:val="1"/>
          <w:wAfter w:w="18" w:type="pct"/>
          <w:trHeight w:val="407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:rsidR="00116A04" w:rsidRDefault="00116A04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OP.</w:t>
            </w:r>
            <w:r w:rsidR="00C42709">
              <w:rPr>
                <w:rFonts w:ascii="Verdana" w:hAnsi="Verdana"/>
                <w:b/>
                <w:sz w:val="16"/>
                <w:szCs w:val="16"/>
              </w:rPr>
              <w:t>A</w:t>
            </w:r>
          </w:p>
        </w:tc>
        <w:tc>
          <w:tcPr>
            <w:tcW w:w="3451" w:type="pct"/>
            <w:vAlign w:val="center"/>
          </w:tcPr>
          <w:p w:rsidR="00116A04" w:rsidRPr="00293B94" w:rsidRDefault="0033569F" w:rsidP="00203B75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Odborník – asistent</w:t>
            </w:r>
          </w:p>
        </w:tc>
        <w:tc>
          <w:tcPr>
            <w:tcW w:w="1269" w:type="pct"/>
            <w:vMerge w:val="restart"/>
            <w:vAlign w:val="center"/>
          </w:tcPr>
          <w:p w:rsidR="00116A04" w:rsidRDefault="00116A04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</w:tr>
      <w:tr w:rsidR="00116A04" w:rsidRPr="00895CA9" w:rsidTr="00116A04">
        <w:trPr>
          <w:gridAfter w:val="1"/>
          <w:wAfter w:w="18" w:type="pct"/>
          <w:trHeight w:val="407"/>
          <w:jc w:val="center"/>
        </w:trPr>
        <w:tc>
          <w:tcPr>
            <w:tcW w:w="262" w:type="pct"/>
            <w:gridSpan w:val="2"/>
            <w:vMerge/>
            <w:vAlign w:val="center"/>
          </w:tcPr>
          <w:p w:rsidR="00116A04" w:rsidRDefault="00116A04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:rsidR="00116A04" w:rsidRDefault="00116A04" w:rsidP="00203B75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116A04" w:rsidRPr="00986BD8" w:rsidRDefault="0033569F" w:rsidP="00203B75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986BD8">
              <w:rPr>
                <w:rFonts w:ascii="Verdana" w:hAnsi="Verdana"/>
                <w:sz w:val="16"/>
                <w:szCs w:val="16"/>
              </w:rPr>
              <w:t xml:space="preserve">asistent odborného personálu - odborník podieľajúci sa na príprave podkladov súvisiacich </w:t>
            </w:r>
            <w:r w:rsidR="00203B75" w:rsidRPr="00986BD8">
              <w:rPr>
                <w:rFonts w:ascii="Verdana" w:hAnsi="Verdana"/>
                <w:sz w:val="16"/>
                <w:szCs w:val="16"/>
              </w:rPr>
              <w:t xml:space="preserve">s </w:t>
            </w:r>
            <w:r w:rsidRPr="00986BD8">
              <w:rPr>
                <w:rFonts w:ascii="Verdana" w:hAnsi="Verdana"/>
                <w:sz w:val="16"/>
                <w:szCs w:val="16"/>
              </w:rPr>
              <w:t>realizáciou odborných aktivít projektu</w:t>
            </w:r>
            <w:ins w:id="32" w:author="Autor">
              <w:r w:rsidR="00BE35B7">
                <w:rPr>
                  <w:rFonts w:ascii="Verdana" w:hAnsi="Verdana"/>
                  <w:sz w:val="16"/>
                  <w:szCs w:val="16"/>
                </w:rPr>
                <w:t xml:space="preserve"> s minimálne </w:t>
              </w:r>
              <w:r w:rsidR="00FC0F69">
                <w:rPr>
                  <w:rFonts w:ascii="Verdana" w:hAnsi="Verdana"/>
                  <w:sz w:val="16"/>
                  <w:szCs w:val="16"/>
                </w:rPr>
                <w:t xml:space="preserve">úplným </w:t>
              </w:r>
              <w:r w:rsidR="00BE35B7">
                <w:rPr>
                  <w:rFonts w:ascii="Verdana" w:hAnsi="Verdana"/>
                  <w:sz w:val="16"/>
                  <w:szCs w:val="16"/>
                </w:rPr>
                <w:t>stredoškolským vzdelaním</w:t>
              </w:r>
            </w:ins>
            <w:r w:rsidRPr="00986BD8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203B75" w:rsidRPr="00986BD8">
              <w:rPr>
                <w:rFonts w:ascii="Verdana" w:hAnsi="Verdana"/>
                <w:sz w:val="16"/>
                <w:szCs w:val="16"/>
              </w:rPr>
              <w:t>vykonáva činnosti spojené s prípravou podkladov pre analytickú činnosť, činnosť odborných skupín, spolupracuje na spracovaní čiastkových výstupov projektu</w:t>
            </w:r>
            <w:r w:rsidR="006F39A3" w:rsidRPr="00986BD8">
              <w:rPr>
                <w:rFonts w:ascii="Verdana" w:hAnsi="Verdana"/>
                <w:sz w:val="16"/>
                <w:szCs w:val="16"/>
              </w:rPr>
              <w:t xml:space="preserve"> na základe pokynov odborného personálu (odborník – junior, odborník – senior, Expert - č. 1, Expert - č. 2)</w:t>
            </w:r>
          </w:p>
          <w:p w:rsidR="00116A04" w:rsidRDefault="00116A04" w:rsidP="00203B75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69" w:type="pct"/>
            <w:vMerge/>
            <w:vAlign w:val="center"/>
          </w:tcPr>
          <w:p w:rsidR="00116A04" w:rsidRDefault="00116A04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895CA9" w:rsidTr="00116A04">
        <w:trPr>
          <w:gridAfter w:val="1"/>
          <w:wAfter w:w="18" w:type="pct"/>
          <w:trHeight w:val="207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:rsidR="004B6867" w:rsidRPr="004745A7" w:rsidRDefault="00116A04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OP.</w:t>
            </w:r>
            <w:r w:rsidR="00C42709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3451" w:type="pct"/>
            <w:vAlign w:val="center"/>
          </w:tcPr>
          <w:p w:rsidR="004B6867" w:rsidRPr="00895CA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Odborník </w:t>
            </w:r>
            <w:r>
              <w:rPr>
                <w:rFonts w:ascii="Verdana" w:hAnsi="Verdana"/>
                <w:b/>
                <w:sz w:val="16"/>
                <w:szCs w:val="16"/>
              </w:rPr>
              <w:t>–</w:t>
            </w: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 junior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69" w:type="pct"/>
            <w:vMerge w:val="restart"/>
            <w:vAlign w:val="center"/>
          </w:tcPr>
          <w:p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  <w:p w:rsidR="004B6867" w:rsidRPr="00823454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895CA9" w:rsidTr="00116A04">
        <w:trPr>
          <w:gridAfter w:val="1"/>
          <w:wAfter w:w="18" w:type="pct"/>
          <w:trHeight w:val="912"/>
          <w:jc w:val="center"/>
        </w:trPr>
        <w:tc>
          <w:tcPr>
            <w:tcW w:w="262" w:type="pct"/>
            <w:gridSpan w:val="2"/>
            <w:vMerge/>
            <w:vAlign w:val="center"/>
          </w:tcPr>
          <w:p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:rsidR="00620A6E" w:rsidRPr="00184889" w:rsidRDefault="00793985" w:rsidP="00514B3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spracovateľ odborných podkladov, 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koordinátor </w:t>
            </w:r>
            <w:r w:rsidR="004B6867">
              <w:rPr>
                <w:rFonts w:ascii="Verdana" w:hAnsi="Verdana"/>
                <w:sz w:val="16"/>
                <w:szCs w:val="16"/>
              </w:rPr>
              <w:t>odbornej pracovnej skupiny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 – </w:t>
            </w:r>
            <w:r w:rsidR="004B6867">
              <w:rPr>
                <w:rFonts w:ascii="Verdana" w:hAnsi="Verdana"/>
                <w:sz w:val="16"/>
                <w:szCs w:val="16"/>
              </w:rPr>
              <w:t>odborník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525C7">
              <w:rPr>
                <w:rFonts w:ascii="Verdana" w:hAnsi="Verdana"/>
                <w:sz w:val="16"/>
                <w:szCs w:val="16"/>
              </w:rPr>
              <w:t>s vysokoškolským vzdelaním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 (minimálne VŠ I. stupňa)</w:t>
            </w:r>
            <w:r w:rsidR="00514B3E">
              <w:rPr>
                <w:rFonts w:ascii="Verdana" w:hAnsi="Verdana"/>
                <w:sz w:val="20"/>
                <w:szCs w:val="20"/>
                <w:vertAlign w:val="superscript"/>
              </w:rPr>
              <w:t>**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vykonávajúci činnosti súvisiace napr. s organizáciou </w:t>
            </w:r>
            <w:r w:rsidR="004B6867">
              <w:rPr>
                <w:rFonts w:ascii="Verdana" w:hAnsi="Verdana"/>
                <w:sz w:val="16"/>
                <w:szCs w:val="16"/>
              </w:rPr>
              <w:t xml:space="preserve">(v </w:t>
            </w:r>
            <w:r w:rsidR="004B6867" w:rsidRPr="00CE2226">
              <w:rPr>
                <w:rFonts w:ascii="Verdana" w:hAnsi="Verdana"/>
                <w:sz w:val="16"/>
                <w:szCs w:val="16"/>
              </w:rPr>
              <w:t>súvislosti s odbornou náplňou) a odborným vedením pracovných skupín a riadiacich výborov alebo členovia odborných skupín a výborov pre vecnú problematiku náplne projektov s využitím existujúcich analytických, metodických, procesných materiálov a postupov vrátane konzultačnej, resp. školiteľskej činnosti (vo vzťahu k frekventantom) al</w:t>
            </w:r>
            <w:r w:rsidR="00620A6E">
              <w:rPr>
                <w:rFonts w:ascii="Verdana" w:hAnsi="Verdana"/>
                <w:sz w:val="16"/>
                <w:szCs w:val="16"/>
              </w:rPr>
              <w:t>ebo právnik odbornej aktivity</w:t>
            </w:r>
          </w:p>
        </w:tc>
        <w:tc>
          <w:tcPr>
            <w:tcW w:w="1269" w:type="pct"/>
            <w:vMerge/>
            <w:vAlign w:val="center"/>
          </w:tcPr>
          <w:p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895CA9" w:rsidTr="00116A04">
        <w:trPr>
          <w:gridAfter w:val="1"/>
          <w:wAfter w:w="18" w:type="pct"/>
          <w:trHeight w:val="180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:rsidR="004B6867" w:rsidRPr="004745A7" w:rsidRDefault="00116A04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OP.</w:t>
            </w:r>
            <w:r w:rsidR="00C42709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:rsidR="004B6867" w:rsidRPr="00895CA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Odborník – senior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69" w:type="pct"/>
            <w:vMerge w:val="restart"/>
            <w:vAlign w:val="center"/>
          </w:tcPr>
          <w:p w:rsidR="004B6867" w:rsidRPr="00823454" w:rsidRDefault="004B6867" w:rsidP="006B5FB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</w:tr>
      <w:tr w:rsidR="004B6867" w:rsidRPr="00895CA9" w:rsidTr="00116A04">
        <w:trPr>
          <w:gridAfter w:val="1"/>
          <w:wAfter w:w="18" w:type="pct"/>
          <w:trHeight w:val="1000"/>
          <w:jc w:val="center"/>
        </w:trPr>
        <w:tc>
          <w:tcPr>
            <w:tcW w:w="262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:rsidR="004B6867" w:rsidRPr="00184889" w:rsidRDefault="004B6867" w:rsidP="00514B3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špecialista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v rámci koordinácie </w:t>
            </w:r>
            <w:r>
              <w:rPr>
                <w:rFonts w:ascii="Verdana" w:hAnsi="Verdana"/>
                <w:sz w:val="16"/>
                <w:szCs w:val="16"/>
              </w:rPr>
              <w:t xml:space="preserve">odborných pracovných skupín 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odborník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D4535">
              <w:rPr>
                <w:rFonts w:ascii="Verdana" w:hAnsi="Verdana"/>
                <w:sz w:val="16"/>
                <w:szCs w:val="16"/>
              </w:rPr>
              <w:t>s vysokoškolským vzdelaním (minimálne VŠ II. stupňa)</w:t>
            </w:r>
            <w:r w:rsidR="00514B3E" w:rsidRPr="00175BA3">
              <w:rPr>
                <w:rFonts w:ascii="Verdana" w:hAnsi="Verdana"/>
                <w:sz w:val="20"/>
                <w:szCs w:val="20"/>
                <w:vertAlign w:val="superscript"/>
              </w:rPr>
              <w:t>***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vykonávajúci činnosti súvisiace napr. s organizáciou </w:t>
            </w:r>
            <w:r>
              <w:rPr>
                <w:rFonts w:ascii="Verdana" w:hAnsi="Verdana"/>
                <w:sz w:val="16"/>
                <w:szCs w:val="16"/>
              </w:rPr>
              <w:t>(v súvislosti s odbornou náplňou) a odborným vedením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pracovných skupín a riadiacich výborov </w:t>
            </w:r>
            <w:r>
              <w:rPr>
                <w:rFonts w:ascii="Verdana" w:hAnsi="Verdana"/>
                <w:sz w:val="16"/>
                <w:szCs w:val="16"/>
              </w:rPr>
              <w:t>alebo členovia odborných skupín a výborov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pre vecnú problematiku náplne projektov s využitím existujúcich analytických, metodických, procesných materiálov a postupov vrátane konzultačnej</w:t>
            </w:r>
            <w:r w:rsidR="00411BEA">
              <w:rPr>
                <w:rFonts w:ascii="Verdana" w:hAnsi="Verdana"/>
                <w:sz w:val="16"/>
                <w:szCs w:val="16"/>
              </w:rPr>
              <w:t xml:space="preserve"> činnosti a spracovania odborných podkladov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, resp. školiteľskej činnosti </w:t>
            </w:r>
            <w:r>
              <w:rPr>
                <w:rFonts w:ascii="Verdana" w:hAnsi="Verdana"/>
                <w:sz w:val="16"/>
                <w:szCs w:val="16"/>
              </w:rPr>
              <w:t xml:space="preserve">alebo právnik odbornej aktivity </w:t>
            </w:r>
            <w:r w:rsidRPr="00895CA9">
              <w:rPr>
                <w:rFonts w:ascii="Verdana" w:hAnsi="Verdana"/>
                <w:sz w:val="16"/>
                <w:szCs w:val="16"/>
              </w:rPr>
              <w:t>– s</w:t>
            </w:r>
            <w:r>
              <w:rPr>
                <w:rFonts w:ascii="Verdana" w:hAnsi="Verdana"/>
                <w:sz w:val="16"/>
                <w:szCs w:val="16"/>
              </w:rPr>
              <w:t xml:space="preserve"> odbornou 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praxou viac ako </w:t>
            </w:r>
            <w:r>
              <w:rPr>
                <w:rFonts w:ascii="Verdana" w:hAnsi="Verdana"/>
                <w:sz w:val="16"/>
                <w:szCs w:val="16"/>
              </w:rPr>
              <w:t>5 rokov</w:t>
            </w:r>
          </w:p>
        </w:tc>
        <w:tc>
          <w:tcPr>
            <w:tcW w:w="1269" w:type="pct"/>
            <w:vMerge/>
            <w:tcBorders>
              <w:bottom w:val="single" w:sz="4" w:space="0" w:color="auto"/>
            </w:tcBorders>
            <w:vAlign w:val="center"/>
          </w:tcPr>
          <w:p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:rsidRPr="00895CA9" w:rsidTr="00116A04">
        <w:trPr>
          <w:gridAfter w:val="1"/>
          <w:wAfter w:w="18" w:type="pct"/>
          <w:trHeight w:val="176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:rsidR="00D54383" w:rsidRDefault="00D54383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EX</w:t>
            </w:r>
          </w:p>
        </w:tc>
        <w:tc>
          <w:tcPr>
            <w:tcW w:w="4720" w:type="pct"/>
            <w:gridSpan w:val="2"/>
            <w:shd w:val="clear" w:color="auto" w:fill="FFFF00"/>
            <w:vAlign w:val="center"/>
          </w:tcPr>
          <w:p w:rsidR="00D54383" w:rsidRPr="00895CA9" w:rsidRDefault="00D54383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B6867" w:rsidRPr="009A176E" w:rsidTr="00116A04">
        <w:trPr>
          <w:gridAfter w:val="1"/>
          <w:wAfter w:w="18" w:type="pct"/>
          <w:trHeight w:val="211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:rsidR="004B6867" w:rsidRPr="004745A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EX.1</w:t>
            </w:r>
          </w:p>
        </w:tc>
        <w:tc>
          <w:tcPr>
            <w:tcW w:w="3451" w:type="pct"/>
            <w:vAlign w:val="center"/>
          </w:tcPr>
          <w:p w:rsidR="004B6867" w:rsidRPr="0018488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Expert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-</w:t>
            </w: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 č. 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1269" w:type="pct"/>
            <w:vMerge w:val="restart"/>
            <w:vAlign w:val="center"/>
          </w:tcPr>
          <w:p w:rsidR="004B6867" w:rsidRPr="00823454" w:rsidRDefault="004B6867" w:rsidP="006B5FB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</w:t>
            </w:r>
          </w:p>
        </w:tc>
      </w:tr>
      <w:tr w:rsidR="004B6867" w:rsidRPr="009A176E" w:rsidTr="00116A04">
        <w:trPr>
          <w:gridAfter w:val="1"/>
          <w:wAfter w:w="18" w:type="pct"/>
          <w:trHeight w:val="554"/>
          <w:jc w:val="center"/>
        </w:trPr>
        <w:tc>
          <w:tcPr>
            <w:tcW w:w="262" w:type="pct"/>
            <w:gridSpan w:val="2"/>
            <w:vMerge/>
            <w:vAlign w:val="center"/>
          </w:tcPr>
          <w:p w:rsidR="004B6867" w:rsidRDefault="004B6867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:rsidR="004B6867" w:rsidRPr="00184889" w:rsidRDefault="004B6867" w:rsidP="00B922C4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mimoriadne kvalifikovaný expert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v predmetnej oblasti 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(minimálne vysokoškolské vzdelanie II. stupňa) </w:t>
            </w:r>
            <w:r w:rsidRPr="00895CA9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expert </w:t>
            </w:r>
            <w:r w:rsidRPr="00895CA9">
              <w:rPr>
                <w:rFonts w:ascii="Verdana" w:hAnsi="Verdana"/>
                <w:sz w:val="16"/>
                <w:szCs w:val="16"/>
              </w:rPr>
              <w:t>lektor/školiteľ/</w:t>
            </w:r>
            <w:r>
              <w:rPr>
                <w:rFonts w:ascii="Verdana" w:hAnsi="Verdana"/>
                <w:sz w:val="16"/>
                <w:szCs w:val="16"/>
              </w:rPr>
              <w:t>konzultant/</w:t>
            </w:r>
            <w:r w:rsidRPr="00895CA9">
              <w:rPr>
                <w:rFonts w:ascii="Verdana" w:hAnsi="Verdana"/>
                <w:sz w:val="16"/>
                <w:szCs w:val="16"/>
              </w:rPr>
              <w:t>analytik/ metodik samostatne vykonávajúci analytickú činnosť, návrh systémov a metodík,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95CA9">
              <w:rPr>
                <w:rFonts w:ascii="Verdana" w:hAnsi="Verdana"/>
                <w:sz w:val="16"/>
                <w:szCs w:val="16"/>
              </w:rPr>
              <w:t>spracovávajúci odborné podkladové materiály a koncepcie s</w:t>
            </w:r>
            <w:r>
              <w:rPr>
                <w:rFonts w:ascii="Verdana" w:hAnsi="Verdana"/>
                <w:sz w:val="16"/>
                <w:szCs w:val="16"/>
              </w:rPr>
              <w:t> </w:t>
            </w:r>
            <w:r w:rsidRPr="00895CA9">
              <w:rPr>
                <w:rFonts w:ascii="Verdana" w:hAnsi="Verdana"/>
                <w:sz w:val="16"/>
                <w:szCs w:val="16"/>
              </w:rPr>
              <w:t>praxou</w:t>
            </w:r>
            <w:r>
              <w:rPr>
                <w:rFonts w:ascii="Verdana" w:hAnsi="Verdana"/>
                <w:sz w:val="16"/>
                <w:szCs w:val="16"/>
              </w:rPr>
              <w:t xml:space="preserve"> v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požadovanom odbore s požadovanou kvalifikáciou viac ako </w:t>
            </w:r>
            <w:r w:rsidR="00FF64A9">
              <w:rPr>
                <w:rFonts w:ascii="Verdana" w:hAnsi="Verdana"/>
                <w:sz w:val="16"/>
                <w:szCs w:val="16"/>
              </w:rPr>
              <w:t>8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95CA9">
              <w:rPr>
                <w:rFonts w:ascii="Verdana" w:hAnsi="Verdana"/>
                <w:sz w:val="16"/>
                <w:szCs w:val="16"/>
              </w:rPr>
              <w:t>rokov</w:t>
            </w:r>
          </w:p>
        </w:tc>
        <w:tc>
          <w:tcPr>
            <w:tcW w:w="1269" w:type="pct"/>
            <w:vMerge/>
            <w:vAlign w:val="center"/>
          </w:tcPr>
          <w:p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9A176E" w:rsidTr="00116A04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:rsidR="004B6867" w:rsidRDefault="004B6867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:rsidR="004B6867" w:rsidRDefault="004B6867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vysoko k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valifikovaný </w:t>
            </w:r>
            <w:r>
              <w:rPr>
                <w:rFonts w:ascii="Verdana" w:hAnsi="Verdana"/>
                <w:sz w:val="16"/>
                <w:szCs w:val="16"/>
              </w:rPr>
              <w:t>expert:</w:t>
            </w:r>
          </w:p>
          <w:p w:rsidR="004B6867" w:rsidRDefault="004B6867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výskumník alebo </w:t>
            </w:r>
            <w:r w:rsidRPr="00726BD5">
              <w:rPr>
                <w:rFonts w:ascii="Verdana" w:hAnsi="Verdana"/>
                <w:sz w:val="16"/>
                <w:szCs w:val="16"/>
              </w:rPr>
              <w:t>vedecký pracovník s</w:t>
            </w:r>
            <w:r>
              <w:rPr>
                <w:rFonts w:ascii="Verdana" w:hAnsi="Verdana"/>
                <w:sz w:val="16"/>
                <w:szCs w:val="16"/>
              </w:rPr>
              <w:t> akademickým titulom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PhD.</w:t>
            </w:r>
            <w:r>
              <w:rPr>
                <w:rFonts w:ascii="Verdana" w:hAnsi="Verdana"/>
                <w:sz w:val="16"/>
                <w:szCs w:val="16"/>
              </w:rPr>
              <w:t xml:space="preserve"> alebo vedecko – pedagogickou hodnosťou docent a praxou v požadovanom odbore s požadovanou kvalifikáciou minimálne 5 rokov,</w:t>
            </w:r>
          </w:p>
          <w:p w:rsidR="004B6867" w:rsidRPr="00895CA9" w:rsidRDefault="004B6867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uznáva sa všeobecne uznávaný ekvivalent uvedených titulov</w:t>
            </w:r>
          </w:p>
        </w:tc>
        <w:tc>
          <w:tcPr>
            <w:tcW w:w="1269" w:type="pct"/>
            <w:vMerge/>
            <w:vAlign w:val="center"/>
          </w:tcPr>
          <w:p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:rsidTr="00116A04">
        <w:trPr>
          <w:gridAfter w:val="1"/>
          <w:wAfter w:w="18" w:type="pct"/>
          <w:trHeight w:val="240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EX.2</w:t>
            </w:r>
          </w:p>
        </w:tc>
        <w:tc>
          <w:tcPr>
            <w:tcW w:w="3451" w:type="pct"/>
            <w:vAlign w:val="center"/>
          </w:tcPr>
          <w:p w:rsidR="00881186" w:rsidRDefault="00881186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Expert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-</w:t>
            </w: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 č.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1269" w:type="pct"/>
            <w:vMerge w:val="restart"/>
            <w:vAlign w:val="center"/>
          </w:tcPr>
          <w:p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</w:t>
            </w:r>
            <w:r>
              <w:rPr>
                <w:rFonts w:ascii="Verdana" w:hAnsi="Verdana"/>
                <w:sz w:val="16"/>
                <w:szCs w:val="16"/>
                <w:vertAlign w:val="superscript"/>
              </w:rPr>
              <w:t>**</w:t>
            </w:r>
          </w:p>
        </w:tc>
      </w:tr>
      <w:tr w:rsidR="00881186" w:rsidRPr="009A176E" w:rsidTr="00116A04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:rsidR="00881186" w:rsidRDefault="00881186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895CA9">
              <w:rPr>
                <w:rFonts w:ascii="Verdana" w:hAnsi="Verdana"/>
                <w:sz w:val="16"/>
                <w:szCs w:val="16"/>
              </w:rPr>
              <w:t>líder v predmetnej oblasti 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E2226">
              <w:rPr>
                <w:rFonts w:ascii="Verdana" w:hAnsi="Verdana"/>
                <w:sz w:val="16"/>
                <w:szCs w:val="16"/>
              </w:rPr>
              <w:t>expert lektor/školiteľ/konzultant/analytik/metodik samostatne vykonávajúci analytickú činnosť, návrh systémov a metodík, spracovávajúci odborné podkladové materiály a koncepcie, školiteľ projektových pozícií OP.1-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Pr="00CE2226">
              <w:rPr>
                <w:rFonts w:ascii="Verdana" w:hAnsi="Verdana"/>
                <w:sz w:val="16"/>
                <w:szCs w:val="16"/>
              </w:rPr>
              <w:t xml:space="preserve"> s praxou v požadovanom odbore s požadovanou kvalifikáciou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 (minimálne vysokoškolské vzdelanie II. stupňa)</w:t>
            </w:r>
            <w:r w:rsidRPr="00CE2226">
              <w:rPr>
                <w:rFonts w:ascii="Verdana" w:hAnsi="Verdana"/>
                <w:sz w:val="16"/>
                <w:szCs w:val="16"/>
              </w:rPr>
              <w:t xml:space="preserve"> viac ako 15 rokov</w:t>
            </w:r>
          </w:p>
        </w:tc>
        <w:tc>
          <w:tcPr>
            <w:tcW w:w="1269" w:type="pct"/>
            <w:vMerge/>
            <w:vAlign w:val="center"/>
          </w:tcPr>
          <w:p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:rsidTr="00116A04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vysoko 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špecializovaný, mimoriadne </w:t>
            </w:r>
            <w:r>
              <w:rPr>
                <w:rFonts w:ascii="Verdana" w:hAnsi="Verdana"/>
                <w:sz w:val="16"/>
                <w:szCs w:val="16"/>
              </w:rPr>
              <w:t>k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valifikovaný </w:t>
            </w:r>
            <w:r>
              <w:rPr>
                <w:rFonts w:ascii="Verdana" w:hAnsi="Verdana"/>
                <w:sz w:val="16"/>
                <w:szCs w:val="16"/>
              </w:rPr>
              <w:t>expert:</w:t>
            </w:r>
          </w:p>
          <w:p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výskumník alebo </w:t>
            </w:r>
            <w:r w:rsidRPr="00726BD5">
              <w:rPr>
                <w:rFonts w:ascii="Verdana" w:hAnsi="Verdana"/>
                <w:sz w:val="16"/>
                <w:szCs w:val="16"/>
              </w:rPr>
              <w:t>vedecký pracovník s</w:t>
            </w:r>
            <w:r>
              <w:rPr>
                <w:rFonts w:ascii="Verdana" w:hAnsi="Verdana"/>
                <w:sz w:val="16"/>
                <w:szCs w:val="16"/>
              </w:rPr>
              <w:t> akademickým titulom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PhD.</w:t>
            </w:r>
            <w:r>
              <w:rPr>
                <w:rFonts w:ascii="Verdana" w:hAnsi="Verdana"/>
                <w:sz w:val="16"/>
                <w:szCs w:val="16"/>
              </w:rPr>
              <w:t xml:space="preserve"> alebo vedecko – pedagogickou hodnosťou docent a praxou v požadovanom odbore s požadovanou kvalifikáciou minimálne 10 rokov, </w:t>
            </w:r>
          </w:p>
          <w:p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- expert s vedecko – pedagogickou hodnosťou profesor v požadovanom odbore, </w:t>
            </w:r>
          </w:p>
          <w:p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uznáva sa všeobecne uznávaný ekvivalent uvedených titulov</w:t>
            </w:r>
          </w:p>
        </w:tc>
        <w:tc>
          <w:tcPr>
            <w:tcW w:w="1269" w:type="pct"/>
            <w:vMerge/>
            <w:vAlign w:val="center"/>
          </w:tcPr>
          <w:p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:rsidTr="00116A04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expert - držiteľ špecializovaného oprávnenia (napr. vydaného podľa </w:t>
            </w:r>
            <w:r w:rsidRPr="00593061">
              <w:rPr>
                <w:rFonts w:ascii="Verdana" w:hAnsi="Verdana"/>
                <w:sz w:val="16"/>
                <w:szCs w:val="16"/>
              </w:rPr>
              <w:t>o</w:t>
            </w:r>
            <w:r>
              <w:rPr>
                <w:rFonts w:ascii="Verdana" w:hAnsi="Verdana"/>
                <w:sz w:val="16"/>
                <w:szCs w:val="16"/>
              </w:rPr>
              <w:t>sobitného predpisu, typicky audítor, advokát, znalec, tlmočník alebo prekladateľ a podobne</w:t>
            </w:r>
            <w:r w:rsidRPr="00217AB5">
              <w:rPr>
                <w:rFonts w:ascii="Verdana" w:hAnsi="Verdana"/>
                <w:sz w:val="16"/>
                <w:szCs w:val="16"/>
              </w:rPr>
              <w:t>)</w:t>
            </w:r>
            <w:r w:rsidR="008B11A7">
              <w:rPr>
                <w:rFonts w:ascii="Verdana" w:hAnsi="Verdana"/>
                <w:sz w:val="16"/>
                <w:szCs w:val="16"/>
              </w:rPr>
              <w:t xml:space="preserve"> s vysokoškolským vzdelaním v príslušnom odbore (minimálne VŠ II. stupňa),</w:t>
            </w:r>
          </w:p>
          <w:p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uznáva sa ekvivalent oprávnenia</w:t>
            </w:r>
          </w:p>
        </w:tc>
        <w:tc>
          <w:tcPr>
            <w:tcW w:w="1269" w:type="pct"/>
            <w:vMerge/>
            <w:vAlign w:val="center"/>
          </w:tcPr>
          <w:p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:rsidTr="00116A04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:rsidR="00881186" w:rsidRPr="00EF333F" w:rsidRDefault="00881186" w:rsidP="00EF333F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zahraničný expert - </w:t>
            </w:r>
            <w:r w:rsidRPr="006B5FBD">
              <w:rPr>
                <w:rFonts w:ascii="Verdana" w:hAnsi="Verdana"/>
                <w:sz w:val="16"/>
                <w:szCs w:val="16"/>
              </w:rPr>
              <w:t>lektor/školiteľ/konzultant/analytik/metodik samostatne vykonávajúci analytickú činnosť, návrh systémov a metodík, spracovávajúci odborné podkladové materiály a</w:t>
            </w:r>
            <w:r w:rsidR="008B11A7">
              <w:rPr>
                <w:rFonts w:ascii="Verdana" w:hAnsi="Verdana"/>
                <w:sz w:val="16"/>
                <w:szCs w:val="16"/>
              </w:rPr>
              <w:t> </w:t>
            </w:r>
            <w:r w:rsidRPr="006B5FBD">
              <w:rPr>
                <w:rFonts w:ascii="Verdana" w:hAnsi="Verdana"/>
                <w:sz w:val="16"/>
                <w:szCs w:val="16"/>
              </w:rPr>
              <w:t>koncepcie</w:t>
            </w:r>
            <w:r w:rsidR="008B11A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B11A7" w:rsidRPr="008B11A7">
              <w:rPr>
                <w:rFonts w:ascii="Verdana" w:hAnsi="Verdana"/>
                <w:sz w:val="16"/>
                <w:szCs w:val="16"/>
              </w:rPr>
              <w:t>s vysokoškolským vzdelaním v príslušnom odbore (minimálne VŠ II. stupňa)</w:t>
            </w:r>
            <w:r w:rsidRPr="00175BA3">
              <w:rPr>
                <w:rFonts w:ascii="Verdana" w:hAnsi="Verdana"/>
                <w:sz w:val="20"/>
                <w:szCs w:val="20"/>
                <w:vertAlign w:val="superscript"/>
              </w:rPr>
              <w:t>**</w:t>
            </w:r>
            <w:r w:rsidR="00EF333F" w:rsidRPr="00175BA3">
              <w:rPr>
                <w:rFonts w:ascii="Verdana" w:hAnsi="Verdana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69" w:type="pct"/>
            <w:vMerge/>
            <w:vAlign w:val="center"/>
          </w:tcPr>
          <w:p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:rsidTr="00116A04">
        <w:tblPrEx>
          <w:jc w:val="left"/>
        </w:tblPrEx>
        <w:trPr>
          <w:gridBefore w:val="1"/>
          <w:wBefore w:w="24" w:type="pct"/>
          <w:trHeight w:val="488"/>
        </w:trPr>
        <w:tc>
          <w:tcPr>
            <w:tcW w:w="4976" w:type="pct"/>
            <w:gridSpan w:val="4"/>
          </w:tcPr>
          <w:p w:rsidR="00864D24" w:rsidRDefault="00D54383" w:rsidP="006D4302">
            <w:pPr>
              <w:rPr>
                <w:rFonts w:ascii="Verdana" w:hAnsi="Verdana"/>
                <w:sz w:val="14"/>
                <w:szCs w:val="14"/>
              </w:rPr>
            </w:pPr>
            <w:r w:rsidRPr="00E439CA">
              <w:rPr>
                <w:rFonts w:ascii="Verdana" w:hAnsi="Verdana"/>
                <w:sz w:val="14"/>
                <w:szCs w:val="14"/>
              </w:rPr>
              <w:t xml:space="preserve">*   Oprávneným výdavkom je hrubá mzda, resp. odmena za </w:t>
            </w:r>
            <w:r w:rsidR="00D07863">
              <w:rPr>
                <w:rFonts w:ascii="Verdana" w:hAnsi="Verdana"/>
                <w:sz w:val="14"/>
                <w:szCs w:val="14"/>
              </w:rPr>
              <w:t>vykonanú prácu podľa Tabuľky 1</w:t>
            </w:r>
            <w:r w:rsidR="00454EE5" w:rsidRPr="00E439CA">
              <w:rPr>
                <w:rFonts w:ascii="Verdana" w:hAnsi="Verdana"/>
                <w:sz w:val="14"/>
                <w:szCs w:val="14"/>
              </w:rPr>
              <w:t xml:space="preserve"> </w:t>
            </w:r>
            <w:r w:rsidR="00E3635E">
              <w:rPr>
                <w:rFonts w:ascii="Verdana" w:hAnsi="Verdana"/>
                <w:sz w:val="14"/>
                <w:szCs w:val="14"/>
              </w:rPr>
              <w:t xml:space="preserve">a </w:t>
            </w:r>
            <w:r w:rsidRPr="00E439CA">
              <w:rPr>
                <w:rFonts w:ascii="Verdana" w:hAnsi="Verdana"/>
                <w:sz w:val="14"/>
                <w:szCs w:val="14"/>
              </w:rPr>
              <w:t>prislúchajúce povinn</w:t>
            </w:r>
            <w:r w:rsidR="006B4360">
              <w:rPr>
                <w:rFonts w:ascii="Verdana" w:hAnsi="Verdana"/>
                <w:sz w:val="14"/>
                <w:szCs w:val="14"/>
              </w:rPr>
              <w:t>é zákonné odvody zamestnávateľa.</w:t>
            </w:r>
          </w:p>
          <w:p w:rsidR="00514B3E" w:rsidRPr="00514B3E" w:rsidRDefault="00514B3E" w:rsidP="006D4302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** </w:t>
            </w:r>
            <w:r w:rsidRPr="00175BA3">
              <w:rPr>
                <w:rFonts w:ascii="Verdana" w:hAnsi="Verdana"/>
                <w:sz w:val="14"/>
                <w:szCs w:val="14"/>
              </w:rPr>
              <w:t>RO pre OP EVS (poskytovateľ) môže posúdiť v mimoriadnych prípadoch aj obsadenie pozície pracovníkom bez vysokoškolského vzdelania, minimálne s úplným stredoškolským vzdelaním s preukázateľnou praxou minimálne 8 rokov v príslušnom odbore</w:t>
            </w:r>
            <w:r w:rsidRPr="00514B3E">
              <w:rPr>
                <w:rFonts w:ascii="Verdana" w:hAnsi="Verdana"/>
                <w:sz w:val="14"/>
                <w:szCs w:val="14"/>
              </w:rPr>
              <w:t>.</w:t>
            </w:r>
          </w:p>
          <w:p w:rsidR="00514B3E" w:rsidRDefault="00514B3E" w:rsidP="006D4302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*** </w:t>
            </w:r>
            <w:r w:rsidRPr="00175BA3">
              <w:rPr>
                <w:rFonts w:ascii="Verdana" w:hAnsi="Verdana"/>
                <w:sz w:val="14"/>
                <w:szCs w:val="14"/>
              </w:rPr>
              <w:t xml:space="preserve">RO pre OP EVS (poskytovateľ) môže posúdiť v mimoriadnych prípadoch aj obsadenie pozície pracovníkom bez vysokoškolského vzdelania II. stupňa, minimálne s úplným stredoškolským vzdelaním s preukázateľnou praxou minimálne </w:t>
            </w:r>
            <w:r w:rsidR="003D1E61">
              <w:rPr>
                <w:rFonts w:ascii="Verdana" w:hAnsi="Verdana"/>
                <w:sz w:val="14"/>
                <w:szCs w:val="14"/>
              </w:rPr>
              <w:t>15</w:t>
            </w:r>
            <w:r w:rsidRPr="00175BA3">
              <w:rPr>
                <w:rFonts w:ascii="Verdana" w:hAnsi="Verdana"/>
                <w:sz w:val="14"/>
                <w:szCs w:val="14"/>
              </w:rPr>
              <w:t xml:space="preserve"> rokov v príslušnom </w:t>
            </w:r>
            <w:r w:rsidRPr="00514B3E">
              <w:rPr>
                <w:rFonts w:ascii="Verdana" w:hAnsi="Verdana"/>
                <w:sz w:val="14"/>
                <w:szCs w:val="14"/>
              </w:rPr>
              <w:t>odbore.</w:t>
            </w:r>
          </w:p>
          <w:p w:rsidR="007865C1" w:rsidRDefault="007865C1" w:rsidP="00B922C4">
            <w:pPr>
              <w:jc w:val="both"/>
              <w:rPr>
                <w:ins w:id="33" w:author="Autor"/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*</w:t>
            </w:r>
            <w:r w:rsidR="00B94808">
              <w:rPr>
                <w:rFonts w:ascii="Verdana" w:hAnsi="Verdana"/>
                <w:sz w:val="14"/>
                <w:szCs w:val="14"/>
              </w:rPr>
              <w:t>*</w:t>
            </w:r>
            <w:r w:rsidR="00514B3E">
              <w:rPr>
                <w:rFonts w:ascii="Verdana" w:hAnsi="Verdana"/>
                <w:sz w:val="14"/>
                <w:szCs w:val="14"/>
              </w:rPr>
              <w:t>**</w:t>
            </w:r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7865C1">
              <w:rPr>
                <w:rFonts w:ascii="Verdana" w:hAnsi="Verdana"/>
                <w:sz w:val="14"/>
                <w:szCs w:val="14"/>
              </w:rPr>
              <w:t>RO pre OP EVS</w:t>
            </w:r>
            <w:r w:rsidR="00514B3E">
              <w:rPr>
                <w:rFonts w:ascii="Verdana" w:hAnsi="Verdana"/>
                <w:sz w:val="14"/>
                <w:szCs w:val="14"/>
              </w:rPr>
              <w:t xml:space="preserve"> (poskytovateľ)</w:t>
            </w:r>
            <w:r w:rsidRPr="007865C1">
              <w:rPr>
                <w:rFonts w:ascii="Verdana" w:hAnsi="Verdana"/>
                <w:sz w:val="14"/>
                <w:szCs w:val="14"/>
              </w:rPr>
              <w:t xml:space="preserve"> na základe podkladov žiadateľa/prijímateľa (partnera) pri určení hodinovej sadzby za </w:t>
            </w:r>
            <w:r w:rsidR="004A3903">
              <w:rPr>
                <w:rFonts w:ascii="Verdana" w:hAnsi="Verdana"/>
                <w:sz w:val="14"/>
                <w:szCs w:val="14"/>
              </w:rPr>
              <w:t xml:space="preserve">zahraničných </w:t>
            </w:r>
            <w:r w:rsidRPr="007865C1">
              <w:rPr>
                <w:rFonts w:ascii="Verdana" w:hAnsi="Verdana"/>
                <w:sz w:val="14"/>
                <w:szCs w:val="14"/>
              </w:rPr>
              <w:t>expertov môže prihliadať na obvyklú úroveň odmeňovania v materskej organizácii experta alebo vo vzťahu k špecifikám lokality (krajiny), z ktorej expert prichádza.</w:t>
            </w:r>
          </w:p>
          <w:p w:rsidR="00BB6A42" w:rsidRPr="00903F79" w:rsidRDefault="00BB6A42" w:rsidP="00B922C4">
            <w:pPr>
              <w:jc w:val="both"/>
              <w:rPr>
                <w:rFonts w:ascii="Verdana" w:hAnsi="Verdana"/>
                <w:sz w:val="14"/>
                <w:szCs w:val="14"/>
              </w:rPr>
            </w:pPr>
            <w:ins w:id="34" w:author="Autor">
              <w:r>
                <w:rPr>
                  <w:rFonts w:ascii="Verdana" w:hAnsi="Verdana"/>
                  <w:sz w:val="14"/>
                  <w:szCs w:val="14"/>
                </w:rPr>
                <w:t>*****</w:t>
              </w:r>
              <w:r w:rsidRPr="00175BA3">
                <w:rPr>
                  <w:rFonts w:ascii="Verdana" w:hAnsi="Verdana"/>
                  <w:sz w:val="14"/>
                  <w:szCs w:val="14"/>
                </w:rPr>
                <w:t>RO pre OP EVS (poskytovateľ) môže posúdiť v mimoriadnych prípadoch aj obsadenie pozície pracovníkom bez vysokoškolského vzdelania, minimálne s úplným stredoškolským vzdelaním s preukázateľnou praxou minimálne 8 rokov v príslušnom odbore</w:t>
              </w:r>
              <w:r>
                <w:rPr>
                  <w:rFonts w:ascii="Verdana" w:hAnsi="Verdana"/>
                  <w:sz w:val="14"/>
                  <w:szCs w:val="14"/>
                </w:rPr>
                <w:t>.</w:t>
              </w:r>
            </w:ins>
          </w:p>
        </w:tc>
      </w:tr>
    </w:tbl>
    <w:p w:rsidR="00E321D0" w:rsidRDefault="00E321D0" w:rsidP="0099167F">
      <w:pPr>
        <w:pStyle w:val="Zkladntext"/>
        <w:rPr>
          <w:rFonts w:ascii="Verdana" w:hAnsi="Verdana"/>
          <w:sz w:val="20"/>
          <w:szCs w:val="20"/>
        </w:rPr>
      </w:pPr>
    </w:p>
    <w:p w:rsidR="009D79A4" w:rsidRDefault="009D79A4" w:rsidP="000E076D">
      <w:pPr>
        <w:pStyle w:val="Zkladntext"/>
        <w:jc w:val="both"/>
        <w:rPr>
          <w:rFonts w:ascii="Verdana" w:hAnsi="Verdana"/>
          <w:sz w:val="20"/>
          <w:szCs w:val="20"/>
        </w:rPr>
      </w:pPr>
    </w:p>
    <w:p w:rsidR="000E076D" w:rsidRPr="000E076D" w:rsidRDefault="000E076D" w:rsidP="000E076D">
      <w:pPr>
        <w:pStyle w:val="Zkladntext"/>
        <w:jc w:val="both"/>
        <w:rPr>
          <w:rFonts w:ascii="Verdana" w:hAnsi="Verdana"/>
          <w:b/>
          <w:sz w:val="20"/>
          <w:szCs w:val="20"/>
        </w:rPr>
      </w:pPr>
      <w:r w:rsidRPr="000E076D">
        <w:rPr>
          <w:rFonts w:ascii="Verdana" w:hAnsi="Verdana"/>
          <w:b/>
          <w:sz w:val="16"/>
          <w:szCs w:val="16"/>
        </w:rPr>
        <w:t>Tabuľka</w:t>
      </w:r>
      <w:r>
        <w:rPr>
          <w:rFonts w:ascii="Verdana" w:hAnsi="Verdana"/>
          <w:b/>
          <w:sz w:val="20"/>
          <w:szCs w:val="20"/>
        </w:rPr>
        <w:t xml:space="preserve"> </w:t>
      </w:r>
      <w:r w:rsidRPr="000E076D">
        <w:rPr>
          <w:rFonts w:ascii="Verdana" w:hAnsi="Verdana"/>
          <w:b/>
          <w:sz w:val="16"/>
          <w:szCs w:val="16"/>
        </w:rPr>
        <w:t xml:space="preserve">2 </w:t>
      </w:r>
      <w:r w:rsidR="0083349D">
        <w:rPr>
          <w:rFonts w:ascii="Verdana" w:hAnsi="Verdana"/>
          <w:b/>
          <w:sz w:val="16"/>
          <w:szCs w:val="16"/>
        </w:rPr>
        <w:t>Limit</w:t>
      </w:r>
      <w:r w:rsidR="00E43510">
        <w:rPr>
          <w:rFonts w:ascii="Verdana" w:hAnsi="Verdana"/>
          <w:b/>
          <w:sz w:val="16"/>
          <w:szCs w:val="16"/>
        </w:rPr>
        <w:t xml:space="preserve"> jednotkových cien služieb pre </w:t>
      </w:r>
      <w:r w:rsidR="000424F9">
        <w:rPr>
          <w:rFonts w:ascii="Verdana" w:hAnsi="Verdana"/>
          <w:b/>
          <w:sz w:val="16"/>
          <w:szCs w:val="16"/>
        </w:rPr>
        <w:t xml:space="preserve">oprávnené </w:t>
      </w:r>
      <w:r w:rsidR="00E43510">
        <w:rPr>
          <w:rFonts w:ascii="Verdana" w:hAnsi="Verdana"/>
          <w:b/>
          <w:sz w:val="16"/>
          <w:szCs w:val="16"/>
        </w:rPr>
        <w:t xml:space="preserve">aktivity </w:t>
      </w:r>
      <w:r w:rsidR="000424F9">
        <w:rPr>
          <w:rFonts w:ascii="Verdana" w:hAnsi="Verdana"/>
          <w:b/>
          <w:sz w:val="16"/>
          <w:szCs w:val="16"/>
        </w:rPr>
        <w:t xml:space="preserve">projektu </w:t>
      </w:r>
      <w:r w:rsidR="00E43510">
        <w:rPr>
          <w:rFonts w:ascii="Verdana" w:hAnsi="Verdana"/>
          <w:b/>
          <w:sz w:val="16"/>
          <w:szCs w:val="16"/>
        </w:rPr>
        <w:t>zabezpečované dodávateľsky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658"/>
        <w:gridCol w:w="5336"/>
      </w:tblGrid>
      <w:tr w:rsidR="004E7BFD" w:rsidTr="00C443D9">
        <w:trPr>
          <w:trHeight w:val="448"/>
        </w:trPr>
        <w:tc>
          <w:tcPr>
            <w:tcW w:w="8755" w:type="dxa"/>
            <w:shd w:val="clear" w:color="auto" w:fill="FFFF00"/>
            <w:vAlign w:val="center"/>
          </w:tcPr>
          <w:p w:rsidR="004E7BFD" w:rsidRPr="00462F37" w:rsidRDefault="004E7BFD" w:rsidP="00462F37">
            <w:pPr>
              <w:pStyle w:val="Zkladntext"/>
              <w:rPr>
                <w:rFonts w:ascii="Verdana" w:hAnsi="Verdana"/>
                <w:b/>
                <w:sz w:val="16"/>
                <w:szCs w:val="16"/>
              </w:rPr>
            </w:pPr>
            <w:r w:rsidRPr="00462F37">
              <w:rPr>
                <w:rFonts w:ascii="Verdana" w:hAnsi="Verdana"/>
                <w:b/>
                <w:sz w:val="16"/>
                <w:szCs w:val="16"/>
              </w:rPr>
              <w:t>Charakter služby</w:t>
            </w:r>
          </w:p>
        </w:tc>
        <w:tc>
          <w:tcPr>
            <w:tcW w:w="5389" w:type="dxa"/>
            <w:shd w:val="clear" w:color="auto" w:fill="FFFF00"/>
            <w:vAlign w:val="center"/>
          </w:tcPr>
          <w:p w:rsidR="004E7BFD" w:rsidRDefault="004E7BFD" w:rsidP="004E7BFD">
            <w:pPr>
              <w:pStyle w:val="Zkladntext"/>
              <w:spacing w:before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Limit </w:t>
            </w:r>
            <w:r w:rsidRPr="001F3248">
              <w:rPr>
                <w:rFonts w:ascii="Verdana" w:hAnsi="Verdana"/>
                <w:b/>
                <w:sz w:val="16"/>
                <w:szCs w:val="16"/>
                <w:vertAlign w:val="superscript"/>
              </w:rPr>
              <w:t>*</w:t>
            </w:r>
          </w:p>
          <w:p w:rsidR="004E7BFD" w:rsidRPr="000424F9" w:rsidRDefault="004E7BFD" w:rsidP="004E7BFD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(osobohodina v EUR bez DPH)</w:t>
            </w:r>
          </w:p>
        </w:tc>
      </w:tr>
      <w:tr w:rsidR="0083349D" w:rsidTr="003F0F46">
        <w:trPr>
          <w:trHeight w:val="530"/>
        </w:trPr>
        <w:tc>
          <w:tcPr>
            <w:tcW w:w="8755" w:type="dxa"/>
            <w:vAlign w:val="center"/>
          </w:tcPr>
          <w:p w:rsidR="0083349D" w:rsidRPr="00462F37" w:rsidRDefault="0083349D" w:rsidP="0083349D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Vzdelávacie služby (napr. služby vzdelávania – zabezpečovanie školení, seminárov, akreditovaných kurzov v oblastiach preukázateľne potrebných pre realizáciu odborných aktivít projektu a pod.).</w:t>
            </w:r>
          </w:p>
        </w:tc>
        <w:tc>
          <w:tcPr>
            <w:tcW w:w="5389" w:type="dxa"/>
            <w:vMerge w:val="restart"/>
            <w:vAlign w:val="center"/>
          </w:tcPr>
          <w:p w:rsidR="0083349D" w:rsidRPr="003A52BC" w:rsidRDefault="0083349D" w:rsidP="000A0A55">
            <w:pPr>
              <w:pStyle w:val="Zkladntex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110</w:t>
            </w:r>
          </w:p>
        </w:tc>
      </w:tr>
      <w:tr w:rsidR="0083349D" w:rsidTr="003F0F46">
        <w:trPr>
          <w:trHeight w:val="849"/>
        </w:trPr>
        <w:tc>
          <w:tcPr>
            <w:tcW w:w="8755" w:type="dxa"/>
            <w:vAlign w:val="center"/>
          </w:tcPr>
          <w:p w:rsidR="0083349D" w:rsidRPr="00A6221F" w:rsidRDefault="0083349D" w:rsidP="003F0F46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 w:rsidRPr="00A6221F">
              <w:rPr>
                <w:rFonts w:ascii="Verdana" w:hAnsi="Verdana"/>
                <w:sz w:val="16"/>
                <w:szCs w:val="16"/>
              </w:rPr>
              <w:t xml:space="preserve">Konzultačné služby (konzultačno-poradenské služby preukázateľne potrebné pre realizáciu odborných aktivít projektu, napr. konzultačné služby zamerané na </w:t>
            </w:r>
            <w:r>
              <w:rPr>
                <w:rFonts w:ascii="Verdana" w:hAnsi="Verdana"/>
                <w:sz w:val="16"/>
                <w:szCs w:val="16"/>
              </w:rPr>
              <w:t xml:space="preserve">analýzu a </w:t>
            </w:r>
            <w:r w:rsidRPr="00A6221F">
              <w:rPr>
                <w:rFonts w:ascii="Verdana" w:hAnsi="Verdana"/>
                <w:sz w:val="16"/>
                <w:szCs w:val="16"/>
              </w:rPr>
              <w:t xml:space="preserve">optimalizáciu procesov a ich štruktúry vo verejnej správe, konzultačné služby zamerané na </w:t>
            </w:r>
            <w:r>
              <w:rPr>
                <w:rFonts w:ascii="Verdana" w:hAnsi="Verdana"/>
                <w:sz w:val="16"/>
                <w:szCs w:val="16"/>
              </w:rPr>
              <w:t xml:space="preserve">analýzu a </w:t>
            </w:r>
            <w:r w:rsidRPr="00A6221F">
              <w:rPr>
                <w:rFonts w:ascii="Verdana" w:hAnsi="Verdana"/>
                <w:sz w:val="16"/>
                <w:szCs w:val="16"/>
              </w:rPr>
              <w:t>optimalizáciu štruktúry a počtu administratívnych kapacít vo verejnej správe, výkon systémového auditu</w:t>
            </w:r>
            <w:r>
              <w:rPr>
                <w:rFonts w:ascii="Verdana" w:hAnsi="Verdana"/>
                <w:sz w:val="16"/>
                <w:szCs w:val="16"/>
              </w:rPr>
              <w:t xml:space="preserve">, právne poradenstvo </w:t>
            </w:r>
            <w:r w:rsidRPr="00A6221F">
              <w:rPr>
                <w:rFonts w:ascii="Verdana" w:hAnsi="Verdana"/>
                <w:sz w:val="16"/>
                <w:szCs w:val="16"/>
              </w:rPr>
              <w:t>a pod.)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5389" w:type="dxa"/>
            <w:vMerge/>
            <w:vAlign w:val="center"/>
          </w:tcPr>
          <w:p w:rsidR="0083349D" w:rsidRPr="003A52BC" w:rsidRDefault="0083349D" w:rsidP="000A0A55">
            <w:pPr>
              <w:pStyle w:val="Zkladntex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3349D" w:rsidTr="003F0F46">
        <w:trPr>
          <w:trHeight w:val="691"/>
        </w:trPr>
        <w:tc>
          <w:tcPr>
            <w:tcW w:w="8755" w:type="dxa"/>
            <w:vAlign w:val="center"/>
          </w:tcPr>
          <w:p w:rsidR="0083349D" w:rsidRPr="00A6221F" w:rsidRDefault="0083349D" w:rsidP="003F0F46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 w:rsidRPr="00A6221F">
              <w:rPr>
                <w:rFonts w:ascii="Verdana" w:hAnsi="Verdana"/>
                <w:sz w:val="16"/>
                <w:szCs w:val="16"/>
              </w:rPr>
              <w:t>IKT služby (</w:t>
            </w:r>
            <w:r>
              <w:rPr>
                <w:rFonts w:ascii="Verdana" w:hAnsi="Verdana"/>
                <w:sz w:val="16"/>
                <w:szCs w:val="16"/>
              </w:rPr>
              <w:t xml:space="preserve">napr. </w:t>
            </w:r>
            <w:r w:rsidRPr="00A6221F">
              <w:rPr>
                <w:rFonts w:ascii="Verdana" w:hAnsi="Verdana"/>
                <w:sz w:val="16"/>
                <w:szCs w:val="16"/>
              </w:rPr>
              <w:t>služby súvisiace so zabezpečovaním podpory potrebnej pre prevádzku informačno-komunikačnej infraštruktúry, softvéru a aplikácií preukázateľne potrebných pre realizáciu projektu</w:t>
            </w:r>
            <w:r>
              <w:rPr>
                <w:rFonts w:ascii="Verdana" w:hAnsi="Verdana"/>
                <w:sz w:val="16"/>
                <w:szCs w:val="16"/>
              </w:rPr>
              <w:t xml:space="preserve"> a pod.</w:t>
            </w:r>
            <w:r w:rsidRPr="00A6221F">
              <w:rPr>
                <w:rFonts w:ascii="Verdana" w:hAnsi="Verdana"/>
                <w:sz w:val="16"/>
                <w:szCs w:val="16"/>
              </w:rPr>
              <w:t>).</w:t>
            </w:r>
          </w:p>
        </w:tc>
        <w:tc>
          <w:tcPr>
            <w:tcW w:w="5389" w:type="dxa"/>
            <w:vMerge/>
            <w:vAlign w:val="center"/>
          </w:tcPr>
          <w:p w:rsidR="0083349D" w:rsidRPr="003A52BC" w:rsidRDefault="0083349D" w:rsidP="000A0A55">
            <w:pPr>
              <w:pStyle w:val="Zkladntex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43510" w:rsidTr="00C34DD8">
        <w:trPr>
          <w:trHeight w:val="985"/>
        </w:trPr>
        <w:tc>
          <w:tcPr>
            <w:tcW w:w="14144" w:type="dxa"/>
            <w:gridSpan w:val="2"/>
            <w:vAlign w:val="center"/>
          </w:tcPr>
          <w:p w:rsidR="000A0A55" w:rsidRPr="00462F37" w:rsidRDefault="000A0A55" w:rsidP="00E04AEB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 w:rsidRPr="001F3248">
              <w:rPr>
                <w:rFonts w:ascii="Verdana" w:hAnsi="Verdana"/>
                <w:sz w:val="16"/>
                <w:szCs w:val="16"/>
                <w:vertAlign w:val="superscript"/>
              </w:rPr>
              <w:t>*</w:t>
            </w:r>
            <w:r w:rsidR="004E7BFD">
              <w:rPr>
                <w:rFonts w:ascii="Verdana" w:hAnsi="Verdana"/>
                <w:sz w:val="16"/>
                <w:szCs w:val="16"/>
                <w:vertAlign w:val="superscript"/>
              </w:rPr>
              <w:t xml:space="preserve"> </w:t>
            </w:r>
            <w:r w:rsidR="004E7BFD">
              <w:rPr>
                <w:rFonts w:ascii="Verdana" w:hAnsi="Verdana"/>
                <w:sz w:val="14"/>
                <w:szCs w:val="14"/>
              </w:rPr>
              <w:t xml:space="preserve">Maximálna jednotková cena </w:t>
            </w:r>
            <w:r w:rsidR="001F3248" w:rsidRPr="00634C01">
              <w:rPr>
                <w:rFonts w:ascii="Verdana" w:hAnsi="Verdana"/>
                <w:sz w:val="14"/>
                <w:szCs w:val="14"/>
              </w:rPr>
              <w:t>služby</w:t>
            </w:r>
            <w:r w:rsidR="004E7BFD">
              <w:rPr>
                <w:rFonts w:ascii="Verdana" w:hAnsi="Verdana"/>
                <w:sz w:val="14"/>
                <w:szCs w:val="14"/>
              </w:rPr>
              <w:t xml:space="preserve"> obstaranej pre účely zabezpečenia realizácie aktivít projektu. </w:t>
            </w:r>
            <w:r w:rsidR="001F3248" w:rsidRPr="00634C01">
              <w:rPr>
                <w:rFonts w:ascii="Verdana" w:hAnsi="Verdana"/>
                <w:sz w:val="14"/>
                <w:szCs w:val="14"/>
              </w:rPr>
              <w:t>Ide o konečné ceny bez DPH zahŕňajúce všetky náklady a zisk dodávateľa (pokiaľ je dodávateľ platcom DPH je táto op</w:t>
            </w:r>
            <w:r w:rsidR="00814B46" w:rsidRPr="00634C01">
              <w:rPr>
                <w:rFonts w:ascii="Verdana" w:hAnsi="Verdana"/>
                <w:sz w:val="14"/>
                <w:szCs w:val="14"/>
              </w:rPr>
              <w:t>rávneným nákladom</w:t>
            </w:r>
            <w:r w:rsidR="001F3248" w:rsidRPr="00634C01">
              <w:rPr>
                <w:rFonts w:ascii="Verdana" w:hAnsi="Verdana"/>
                <w:sz w:val="14"/>
                <w:szCs w:val="14"/>
              </w:rPr>
              <w:t>).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 </w:t>
            </w:r>
            <w:r w:rsidR="000424F9" w:rsidRPr="006A3131">
              <w:rPr>
                <w:rFonts w:ascii="Verdana" w:hAnsi="Verdana"/>
                <w:b/>
                <w:sz w:val="14"/>
                <w:szCs w:val="14"/>
                <w:u w:val="single"/>
              </w:rPr>
              <w:t>Limity sú kalkulované ako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 </w:t>
            </w:r>
            <w:r w:rsidR="000424F9" w:rsidRPr="003F0F46">
              <w:rPr>
                <w:rFonts w:ascii="Verdana" w:hAnsi="Verdana"/>
                <w:b/>
                <w:sz w:val="14"/>
                <w:szCs w:val="14"/>
                <w:u w:val="single"/>
              </w:rPr>
              <w:t>maximálne jednotkové ceny (nie priemerné hodnoty)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, ktoré RO pre OP EVS považuje za oprávnené vzhľadom na zdokumentovanú </w:t>
            </w:r>
            <w:r w:rsidR="00D85124">
              <w:rPr>
                <w:rFonts w:ascii="Verdana" w:hAnsi="Verdana"/>
                <w:sz w:val="14"/>
                <w:szCs w:val="14"/>
              </w:rPr>
              <w:t>úroveň cien na trhu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. </w:t>
            </w:r>
            <w:r w:rsidR="000424F9" w:rsidRPr="006A3131">
              <w:rPr>
                <w:rFonts w:ascii="Verdana" w:hAnsi="Verdana"/>
                <w:b/>
                <w:sz w:val="14"/>
                <w:szCs w:val="14"/>
                <w:u w:val="single"/>
              </w:rPr>
              <w:t xml:space="preserve">Nastavenie </w:t>
            </w:r>
            <w:r w:rsidR="002B1654">
              <w:rPr>
                <w:rFonts w:ascii="Verdana" w:hAnsi="Verdana"/>
                <w:b/>
                <w:sz w:val="14"/>
                <w:szCs w:val="14"/>
                <w:u w:val="single"/>
              </w:rPr>
              <w:t xml:space="preserve">jednotkových </w:t>
            </w:r>
            <w:r w:rsidR="000424F9" w:rsidRPr="006A3131">
              <w:rPr>
                <w:rFonts w:ascii="Verdana" w:hAnsi="Verdana"/>
                <w:b/>
                <w:sz w:val="14"/>
                <w:szCs w:val="14"/>
                <w:u w:val="single"/>
              </w:rPr>
              <w:t>cien však musí byť náležite zdôvodnené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 </w:t>
            </w:r>
            <w:r w:rsidR="004A6890">
              <w:rPr>
                <w:rFonts w:ascii="Verdana" w:hAnsi="Verdana"/>
                <w:sz w:val="14"/>
                <w:szCs w:val="14"/>
              </w:rPr>
              <w:t xml:space="preserve">(napr. v predloženej žiadosti o nenávratný finančný príspevok) </w:t>
            </w:r>
            <w:r w:rsidR="00D85124">
              <w:rPr>
                <w:rFonts w:ascii="Verdana" w:hAnsi="Verdana"/>
                <w:sz w:val="14"/>
                <w:szCs w:val="14"/>
              </w:rPr>
              <w:t xml:space="preserve">s ohľadom </w:t>
            </w:r>
            <w:r w:rsidR="004A6890">
              <w:rPr>
                <w:rFonts w:ascii="Verdana" w:hAnsi="Verdana"/>
                <w:sz w:val="14"/>
                <w:szCs w:val="14"/>
              </w:rPr>
              <w:t>na zásady</w:t>
            </w:r>
            <w:r w:rsidR="00D85124">
              <w:rPr>
                <w:rFonts w:ascii="Verdana" w:hAnsi="Verdana"/>
                <w:sz w:val="14"/>
                <w:szCs w:val="14"/>
              </w:rPr>
              <w:t xml:space="preserve"> hospodárnosti</w:t>
            </w:r>
            <w:r w:rsidR="004A6890">
              <w:rPr>
                <w:rFonts w:ascii="Verdana" w:hAnsi="Verdana"/>
                <w:sz w:val="14"/>
                <w:szCs w:val="14"/>
              </w:rPr>
              <w:t xml:space="preserve"> a účelnosti (nevyhnutnosť pre realizáciu aktivít projektu) 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>v zmysle príručky pre žiadateľa/prijímateľa a Metodického pokynu CKO č.6 k pravidlám oprávnenosti pre najčastejšie sa vyskytujúce skupiny výdavkov</w:t>
            </w:r>
            <w:r w:rsidR="00514B3E">
              <w:rPr>
                <w:rFonts w:ascii="Verdana" w:hAnsi="Verdana"/>
                <w:sz w:val="14"/>
                <w:szCs w:val="14"/>
              </w:rPr>
              <w:t xml:space="preserve"> (napr. analýzou mzdovej politiky zamestnávateľa)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>.</w:t>
            </w:r>
          </w:p>
        </w:tc>
      </w:tr>
    </w:tbl>
    <w:p w:rsidR="00244963" w:rsidRDefault="00244963" w:rsidP="0099167F">
      <w:pPr>
        <w:pStyle w:val="Zkladntext"/>
        <w:rPr>
          <w:rFonts w:ascii="Verdana" w:hAnsi="Verdana"/>
          <w:sz w:val="20"/>
          <w:szCs w:val="20"/>
        </w:rPr>
      </w:pPr>
    </w:p>
    <w:sectPr w:rsidR="00244963" w:rsidSect="00903F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95D" w:rsidRDefault="0094295D" w:rsidP="00632932">
      <w:pPr>
        <w:spacing w:after="0" w:line="240" w:lineRule="auto"/>
      </w:pPr>
      <w:r>
        <w:separator/>
      </w:r>
    </w:p>
  </w:endnote>
  <w:endnote w:type="continuationSeparator" w:id="0">
    <w:p w:rsidR="0094295D" w:rsidRDefault="0094295D" w:rsidP="00632932">
      <w:pPr>
        <w:spacing w:after="0" w:line="240" w:lineRule="auto"/>
      </w:pPr>
      <w:r>
        <w:continuationSeparator/>
      </w:r>
    </w:p>
  </w:endnote>
  <w:endnote w:type="continuationNotice" w:id="1">
    <w:p w:rsidR="0094295D" w:rsidRDefault="009429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0380740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p w:rsidR="005A090D" w:rsidRPr="004F458C" w:rsidRDefault="005A090D">
        <w:pPr>
          <w:pStyle w:val="Pta"/>
          <w:jc w:val="right"/>
          <w:rPr>
            <w:rFonts w:ascii="Verdana" w:hAnsi="Verdana"/>
            <w:sz w:val="20"/>
            <w:szCs w:val="20"/>
          </w:rPr>
        </w:pPr>
        <w:r w:rsidRPr="004F458C">
          <w:rPr>
            <w:rFonts w:ascii="Verdana" w:hAnsi="Verdana"/>
            <w:sz w:val="20"/>
            <w:szCs w:val="20"/>
          </w:rPr>
          <w:fldChar w:fldCharType="begin"/>
        </w:r>
        <w:r w:rsidRPr="004F458C">
          <w:rPr>
            <w:rFonts w:ascii="Verdana" w:hAnsi="Verdana"/>
            <w:sz w:val="20"/>
            <w:szCs w:val="20"/>
          </w:rPr>
          <w:instrText>PAGE   \* MERGEFORMAT</w:instrText>
        </w:r>
        <w:r w:rsidRPr="004F458C">
          <w:rPr>
            <w:rFonts w:ascii="Verdana" w:hAnsi="Verdana"/>
            <w:sz w:val="20"/>
            <w:szCs w:val="20"/>
          </w:rPr>
          <w:fldChar w:fldCharType="separate"/>
        </w:r>
        <w:r w:rsidR="00432C8E">
          <w:rPr>
            <w:rFonts w:ascii="Verdana" w:hAnsi="Verdana"/>
            <w:noProof/>
            <w:sz w:val="20"/>
            <w:szCs w:val="20"/>
          </w:rPr>
          <w:t>1</w:t>
        </w:r>
        <w:r w:rsidRPr="004F458C">
          <w:rPr>
            <w:rFonts w:ascii="Verdana" w:hAnsi="Verdana"/>
            <w:sz w:val="20"/>
            <w:szCs w:val="20"/>
          </w:rPr>
          <w:fldChar w:fldCharType="end"/>
        </w:r>
        <w:r w:rsidR="002D5496">
          <w:rPr>
            <w:rFonts w:ascii="Verdana" w:hAnsi="Verdana"/>
            <w:sz w:val="20"/>
            <w:szCs w:val="20"/>
          </w:rPr>
          <w:t>/9</w:t>
        </w:r>
      </w:p>
    </w:sdtContent>
  </w:sdt>
  <w:p w:rsidR="005A090D" w:rsidRDefault="005A090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95D" w:rsidRDefault="0094295D" w:rsidP="00632932">
      <w:pPr>
        <w:spacing w:after="0" w:line="240" w:lineRule="auto"/>
      </w:pPr>
      <w:r>
        <w:separator/>
      </w:r>
    </w:p>
  </w:footnote>
  <w:footnote w:type="continuationSeparator" w:id="0">
    <w:p w:rsidR="0094295D" w:rsidRDefault="0094295D" w:rsidP="00632932">
      <w:pPr>
        <w:spacing w:after="0" w:line="240" w:lineRule="auto"/>
      </w:pPr>
      <w:r>
        <w:continuationSeparator/>
      </w:r>
    </w:p>
  </w:footnote>
  <w:footnote w:type="continuationNotice" w:id="1">
    <w:p w:rsidR="0094295D" w:rsidRDefault="0094295D">
      <w:pPr>
        <w:spacing w:after="0" w:line="240" w:lineRule="auto"/>
      </w:pPr>
    </w:p>
  </w:footnote>
  <w:footnote w:id="2">
    <w:p w:rsidR="005A090D" w:rsidRPr="00406692" w:rsidRDefault="005A090D" w:rsidP="00903F79">
      <w:pPr>
        <w:pStyle w:val="Textpoznmkypodiarou"/>
        <w:jc w:val="both"/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Predovšetkým i</w:t>
      </w:r>
      <w:r w:rsidRPr="009A176E">
        <w:rPr>
          <w:rFonts w:ascii="Verdana" w:hAnsi="Verdana"/>
          <w:sz w:val="16"/>
          <w:szCs w:val="16"/>
        </w:rPr>
        <w:t>de o</w:t>
      </w:r>
      <w:r>
        <w:rPr>
          <w:rFonts w:ascii="Verdana" w:hAnsi="Verdana"/>
          <w:sz w:val="16"/>
          <w:szCs w:val="16"/>
        </w:rPr>
        <w:t xml:space="preserve"> štruktúru projektových pozícií </w:t>
      </w:r>
      <w:r w:rsidR="00E56B38">
        <w:rPr>
          <w:rFonts w:ascii="Verdana" w:hAnsi="Verdana"/>
          <w:sz w:val="16"/>
          <w:szCs w:val="16"/>
        </w:rPr>
        <w:t xml:space="preserve">charakterizovaných typizovanými činnosťami, praxou a kvalifikáciou </w:t>
      </w:r>
      <w:r>
        <w:rPr>
          <w:rFonts w:ascii="Verdana" w:hAnsi="Verdana"/>
          <w:sz w:val="16"/>
          <w:szCs w:val="16"/>
        </w:rPr>
        <w:t xml:space="preserve">a k ním prislúchajúcim výdavkovým limitom na základe </w:t>
      </w:r>
      <w:r w:rsidRPr="009A176E">
        <w:rPr>
          <w:rFonts w:ascii="Verdana" w:hAnsi="Verdana"/>
          <w:sz w:val="16"/>
          <w:szCs w:val="16"/>
        </w:rPr>
        <w:t>reálne vykazovan</w:t>
      </w:r>
      <w:r>
        <w:rPr>
          <w:rFonts w:ascii="Verdana" w:hAnsi="Verdana"/>
          <w:sz w:val="16"/>
          <w:szCs w:val="16"/>
        </w:rPr>
        <w:t>ých</w:t>
      </w:r>
      <w:r w:rsidRPr="009A176E">
        <w:rPr>
          <w:rFonts w:ascii="Verdana" w:hAnsi="Verdana"/>
          <w:sz w:val="16"/>
          <w:szCs w:val="16"/>
        </w:rPr>
        <w:t xml:space="preserve"> personáln</w:t>
      </w:r>
      <w:r>
        <w:rPr>
          <w:rFonts w:ascii="Verdana" w:hAnsi="Verdana"/>
          <w:sz w:val="16"/>
          <w:szCs w:val="16"/>
        </w:rPr>
        <w:t>ych</w:t>
      </w:r>
      <w:r w:rsidRPr="009A176E">
        <w:rPr>
          <w:rFonts w:ascii="Verdana" w:hAnsi="Verdana"/>
          <w:sz w:val="16"/>
          <w:szCs w:val="16"/>
        </w:rPr>
        <w:t xml:space="preserve"> výdavk</w:t>
      </w:r>
      <w:r>
        <w:rPr>
          <w:rFonts w:ascii="Verdana" w:hAnsi="Verdana"/>
          <w:sz w:val="16"/>
          <w:szCs w:val="16"/>
        </w:rPr>
        <w:t>ov</w:t>
      </w:r>
      <w:r w:rsidRPr="009A176E">
        <w:rPr>
          <w:rFonts w:ascii="Verdana" w:hAnsi="Verdana"/>
          <w:sz w:val="16"/>
          <w:szCs w:val="16"/>
        </w:rPr>
        <w:t xml:space="preserve"> za zamestnancov</w:t>
      </w:r>
      <w:r>
        <w:rPr>
          <w:rFonts w:ascii="Verdana" w:hAnsi="Verdana"/>
          <w:sz w:val="16"/>
          <w:szCs w:val="16"/>
        </w:rPr>
        <w:t xml:space="preserve"> prijímateľa/partnera </w:t>
      </w:r>
      <w:r w:rsidRPr="00406692">
        <w:rPr>
          <w:rFonts w:ascii="Verdana" w:hAnsi="Verdana"/>
          <w:sz w:val="16"/>
          <w:szCs w:val="16"/>
        </w:rPr>
        <w:t>alebo dodávky služieb v oblastiach, kde prijímateľ nedisponuje (dostatočnými) personálnymi kapacitami na zabezpečenie hlavných a podporných aktivít projektu vlastnými zamestnancami.</w:t>
      </w:r>
    </w:p>
  </w:footnote>
  <w:footnote w:id="3">
    <w:p w:rsidR="005A090D" w:rsidRPr="00B4076F" w:rsidRDefault="005A090D" w:rsidP="00930C11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 w:rsidRPr="009A176E">
        <w:rPr>
          <w:rFonts w:ascii="Verdana" w:hAnsi="Verdana"/>
          <w:sz w:val="16"/>
          <w:szCs w:val="16"/>
        </w:rPr>
        <w:t>V súlade so všeobecnými pravidlami oprávnenosti výdavkov určený</w:t>
      </w:r>
      <w:r>
        <w:rPr>
          <w:rFonts w:ascii="Verdana" w:hAnsi="Verdana"/>
          <w:sz w:val="16"/>
          <w:szCs w:val="16"/>
        </w:rPr>
        <w:t>mi</w:t>
      </w:r>
      <w:r w:rsidRPr="009A176E">
        <w:rPr>
          <w:rFonts w:ascii="Verdana" w:hAnsi="Verdana"/>
          <w:sz w:val="16"/>
          <w:szCs w:val="16"/>
        </w:rPr>
        <w:t xml:space="preserve"> na úrovni EÚ, na národnej úrovni SR  a pravidl</w:t>
      </w:r>
      <w:r>
        <w:rPr>
          <w:rFonts w:ascii="Verdana" w:hAnsi="Verdana"/>
          <w:sz w:val="16"/>
          <w:szCs w:val="16"/>
        </w:rPr>
        <w:t>ami</w:t>
      </w:r>
      <w:r w:rsidRPr="009A176E">
        <w:rPr>
          <w:rFonts w:ascii="Verdana" w:hAnsi="Verdana"/>
          <w:sz w:val="16"/>
          <w:szCs w:val="16"/>
        </w:rPr>
        <w:t xml:space="preserve"> k oprávnenosti výdavkov určený</w:t>
      </w:r>
      <w:r>
        <w:rPr>
          <w:rFonts w:ascii="Verdana" w:hAnsi="Verdana"/>
          <w:sz w:val="16"/>
          <w:szCs w:val="16"/>
        </w:rPr>
        <w:t>mi</w:t>
      </w:r>
      <w:r w:rsidRPr="009A176E">
        <w:rPr>
          <w:rFonts w:ascii="Verdana" w:hAnsi="Verdana"/>
          <w:sz w:val="16"/>
          <w:szCs w:val="16"/>
        </w:rPr>
        <w:t xml:space="preserve"> RO pre OP EVS.</w:t>
      </w:r>
      <w:r w:rsidR="0099602D">
        <w:rPr>
          <w:rFonts w:ascii="Verdana" w:hAnsi="Verdana"/>
          <w:sz w:val="16"/>
          <w:szCs w:val="16"/>
        </w:rPr>
        <w:t xml:space="preserve"> </w:t>
      </w:r>
      <w:r w:rsidR="0099602D" w:rsidRPr="00406692">
        <w:rPr>
          <w:rFonts w:ascii="Verdana" w:hAnsi="Verdana"/>
          <w:sz w:val="16"/>
          <w:szCs w:val="16"/>
        </w:rPr>
        <w:t>Toto usmernenie sa nevzťahuje na projekty technickej pomoci OP EVS.</w:t>
      </w:r>
    </w:p>
  </w:footnote>
  <w:footnote w:id="4">
    <w:p w:rsidR="005A090D" w:rsidRPr="009A176E" w:rsidRDefault="005A090D" w:rsidP="0046160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Ak sa v texte tohto usmernenia uvádza žiadateľ alebo prijímateľ – pravidlá, práva a povinnosti vyplývajúce z tohto usmernenia pre žiadateľa alebo prijímateľa sú rovnako platné aj pre partnera/-ov, pokiaľ sa v projekte uplatňuje princíp partnerstva</w:t>
      </w:r>
      <w:r w:rsidRPr="009A176E">
        <w:rPr>
          <w:rFonts w:ascii="Verdana" w:hAnsi="Verdana"/>
          <w:sz w:val="16"/>
          <w:szCs w:val="16"/>
        </w:rPr>
        <w:t>.</w:t>
      </w:r>
    </w:p>
  </w:footnote>
  <w:footnote w:id="5">
    <w:p w:rsidR="006C0694" w:rsidRDefault="006C0694" w:rsidP="006C0694">
      <w:pPr>
        <w:pStyle w:val="Textpoznmkypodiarou"/>
        <w:jc w:val="both"/>
      </w:pPr>
      <w:r>
        <w:rPr>
          <w:rStyle w:val="Odkaznapoznmkupodiarou"/>
        </w:rPr>
        <w:footnoteRef/>
      </w:r>
      <w:r w:rsidRPr="006C0694">
        <w:rPr>
          <w:rFonts w:ascii="Verdana" w:hAnsi="Verdana"/>
          <w:sz w:val="16"/>
          <w:szCs w:val="16"/>
        </w:rPr>
        <w:t xml:space="preserve">Projektové pozície sa posudzujú z hľadiska charakteru vykonávaných činností, kvalifikácie a praxe zamestnanca, nie na základe ich názvu v personálnej matici </w:t>
      </w:r>
      <w:r w:rsidR="00A07E5D">
        <w:rPr>
          <w:rFonts w:ascii="Verdana" w:hAnsi="Verdana"/>
          <w:sz w:val="16"/>
          <w:szCs w:val="16"/>
        </w:rPr>
        <w:t>jednotlivých projektov</w:t>
      </w:r>
      <w:r w:rsidRPr="006C0694">
        <w:rPr>
          <w:rFonts w:ascii="Verdana" w:hAnsi="Verdana"/>
          <w:sz w:val="16"/>
          <w:szCs w:val="16"/>
        </w:rPr>
        <w:t>.</w:t>
      </w:r>
    </w:p>
  </w:footnote>
  <w:footnote w:id="6">
    <w:p w:rsidR="005A090D" w:rsidRPr="009A176E" w:rsidRDefault="005A090D" w:rsidP="00AD2C6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Tý</w:t>
      </w:r>
      <w:r w:rsidR="00E3635E">
        <w:rPr>
          <w:rFonts w:ascii="Verdana" w:hAnsi="Verdana"/>
          <w:sz w:val="16"/>
          <w:szCs w:val="16"/>
        </w:rPr>
        <w:t xml:space="preserve">ka sa najmä pozícií expert </w:t>
      </w:r>
      <w:r>
        <w:rPr>
          <w:rFonts w:ascii="Verdana" w:hAnsi="Verdana"/>
          <w:sz w:val="16"/>
          <w:szCs w:val="16"/>
        </w:rPr>
        <w:t xml:space="preserve">podľa zoznamu </w:t>
      </w:r>
      <w:r w:rsidRPr="00903F79">
        <w:rPr>
          <w:rFonts w:ascii="Verdana" w:hAnsi="Verdana"/>
          <w:sz w:val="16"/>
          <w:szCs w:val="16"/>
        </w:rPr>
        <w:t>štandardizovaných projektových pozícií OP EVS</w:t>
      </w:r>
      <w:r>
        <w:rPr>
          <w:rFonts w:ascii="Verdana" w:hAnsi="Verdana"/>
          <w:sz w:val="16"/>
          <w:szCs w:val="16"/>
        </w:rPr>
        <w:t xml:space="preserve">. </w:t>
      </w:r>
    </w:p>
  </w:footnote>
  <w:footnote w:id="7">
    <w:p w:rsidR="005A090D" w:rsidRPr="009A176E" w:rsidRDefault="005A090D" w:rsidP="0043242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 w:rsidR="00E3635E">
        <w:rPr>
          <w:rFonts w:ascii="Verdana" w:hAnsi="Verdana"/>
          <w:sz w:val="16"/>
          <w:szCs w:val="16"/>
        </w:rPr>
        <w:t>Odborná prax experta (č. 2</w:t>
      </w:r>
      <w:r>
        <w:rPr>
          <w:rFonts w:ascii="Verdana" w:hAnsi="Verdana"/>
          <w:sz w:val="16"/>
          <w:szCs w:val="16"/>
        </w:rPr>
        <w:t xml:space="preserve">) medzinárodnej úrovne musí byť žiadateľom/prijímateľom (partnerom) preukazovaná okrem štruktúrovaného životopisu žiadateľom/prijímateľom (partnerom) zároveň inými podkladmi preukazujúcimi jeho mimoriadnu kvalifikáciu a nadnárodné pôsobenie (napr. publikačná činnosť v uznávaných medzinárodných periodikách, členstvo v medzinárodných odborných spolkoch a organizáciách a pod.). </w:t>
      </w:r>
    </w:p>
  </w:footnote>
  <w:footnote w:id="8">
    <w:p w:rsidR="005A090D" w:rsidRPr="009A176E" w:rsidRDefault="005A090D" w:rsidP="00AD2C6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Expert, resp. domovská organizácia v ktorej expert pôsobí musí uvedenú skutočnosť preukázať napr. zmluvným (pracovnoprávnym alebo obdobným) vzťahom, politikou odmeňovania domovskej organizácie alebo inými podkladmi </w:t>
      </w:r>
      <w:r w:rsidR="006A245E">
        <w:rPr>
          <w:rFonts w:ascii="Verdana" w:hAnsi="Verdana"/>
          <w:sz w:val="16"/>
          <w:szCs w:val="16"/>
        </w:rPr>
        <w:t>preukazujúcimi náklady</w:t>
      </w:r>
      <w:r>
        <w:rPr>
          <w:rFonts w:ascii="Verdana" w:hAnsi="Verdana"/>
          <w:sz w:val="16"/>
          <w:szCs w:val="16"/>
        </w:rPr>
        <w:t xml:space="preserve"> na zamest</w:t>
      </w:r>
      <w:r w:rsidR="006A245E">
        <w:rPr>
          <w:rFonts w:ascii="Verdana" w:hAnsi="Verdana"/>
          <w:sz w:val="16"/>
          <w:szCs w:val="16"/>
        </w:rPr>
        <w:t>nanca v pracovnoprávnom vzťahu.</w:t>
      </w:r>
    </w:p>
  </w:footnote>
  <w:footnote w:id="9">
    <w:p w:rsidR="005A090D" w:rsidRPr="009A176E" w:rsidRDefault="005A090D" w:rsidP="00D85D7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V uvedenom prípade môže ísť najmä o zmeny týkajúce sa jednotlivých rozpočtových položiek projektu alebo komentárov k je</w:t>
      </w:r>
      <w:r w:rsidR="008C563D">
        <w:rPr>
          <w:rFonts w:ascii="Verdana" w:hAnsi="Verdana"/>
          <w:sz w:val="16"/>
          <w:szCs w:val="16"/>
        </w:rPr>
        <w:t>dnotlivým rozpočtovým položkám</w:t>
      </w:r>
      <w:r>
        <w:rPr>
          <w:rFonts w:ascii="Verdana" w:hAnsi="Verdana"/>
          <w:sz w:val="16"/>
          <w:szCs w:val="16"/>
        </w:rPr>
        <w:t>.</w:t>
      </w:r>
    </w:p>
  </w:footnote>
  <w:footnote w:id="10">
    <w:p w:rsidR="005A090D" w:rsidRPr="009A176E" w:rsidRDefault="005A090D" w:rsidP="00D54383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Na štandardizovaných projektových pozíciách „odborný personál – OP“ sa vykazujú osoby výhradne v pracovno-právnom alebo obdobnom vzťahu zabezpečujúce úlohy a činnosti  </w:t>
      </w:r>
      <w:r w:rsidRPr="00E439CA">
        <w:rPr>
          <w:rFonts w:ascii="Verdana" w:hAnsi="Verdana"/>
          <w:sz w:val="16"/>
          <w:szCs w:val="16"/>
        </w:rPr>
        <w:t>žiadateľ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/prijímateľ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 xml:space="preserve"> (partner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, ktoré subjektu </w:t>
      </w:r>
      <w:r w:rsidRPr="00E439CA">
        <w:rPr>
          <w:rFonts w:ascii="Verdana" w:hAnsi="Verdana"/>
          <w:sz w:val="16"/>
          <w:szCs w:val="16"/>
        </w:rPr>
        <w:t>žiadateľ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/prijímateľ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 xml:space="preserve"> (partner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vyplývajú z vlastného postavenia (napr. ako orgánu verejnej správy, verejnoprávnej inštitúcie alebo ako hlavná činnosť, resp. súvisiaca činnosť k hlavnej činnosti organizácie).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6FAB7F0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E5E4F5F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E4834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807BB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839C1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C6700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45A20"/>
    <w:multiLevelType w:val="hybridMultilevel"/>
    <w:tmpl w:val="E5C08E34"/>
    <w:lvl w:ilvl="0" w:tplc="8A0E9D4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CE3975"/>
    <w:multiLevelType w:val="hybridMultilevel"/>
    <w:tmpl w:val="4EC8E418"/>
    <w:lvl w:ilvl="0" w:tplc="3ADC9A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27921"/>
    <w:multiLevelType w:val="hybridMultilevel"/>
    <w:tmpl w:val="739481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152321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FA70D7"/>
    <w:multiLevelType w:val="multilevel"/>
    <w:tmpl w:val="2BDC1B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pStyle w:val="Bulletslevel1"/>
      <w:lvlText w:val=""/>
      <w:lvlJc w:val="left"/>
      <w:pPr>
        <w:ind w:left="1069" w:hanging="360"/>
      </w:pPr>
      <w:rPr>
        <w:rFonts w:ascii="Symbol" w:hAnsi="Symbo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EB1936"/>
    <w:multiLevelType w:val="multilevel"/>
    <w:tmpl w:val="C4BE6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1B6DF2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A049AE"/>
    <w:multiLevelType w:val="hybridMultilevel"/>
    <w:tmpl w:val="A170B2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31078F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EE4A27"/>
    <w:multiLevelType w:val="hybridMultilevel"/>
    <w:tmpl w:val="737269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0"/>
  </w:num>
  <w:num w:numId="5">
    <w:abstractNumId w:val="17"/>
  </w:num>
  <w:num w:numId="6">
    <w:abstractNumId w:val="5"/>
  </w:num>
  <w:num w:numId="7">
    <w:abstractNumId w:val="1"/>
  </w:num>
  <w:num w:numId="8">
    <w:abstractNumId w:val="2"/>
  </w:num>
  <w:num w:numId="9">
    <w:abstractNumId w:val="12"/>
  </w:num>
  <w:num w:numId="10">
    <w:abstractNumId w:val="4"/>
  </w:num>
  <w:num w:numId="11">
    <w:abstractNumId w:val="10"/>
  </w:num>
  <w:num w:numId="12">
    <w:abstractNumId w:val="3"/>
  </w:num>
  <w:num w:numId="13">
    <w:abstractNumId w:val="14"/>
  </w:num>
  <w:num w:numId="14">
    <w:abstractNumId w:val="8"/>
  </w:num>
  <w:num w:numId="15">
    <w:abstractNumId w:val="14"/>
  </w:num>
  <w:num w:numId="16">
    <w:abstractNumId w:val="7"/>
  </w:num>
  <w:num w:numId="17">
    <w:abstractNumId w:val="6"/>
  </w:num>
  <w:num w:numId="18">
    <w:abstractNumId w:val="9"/>
  </w:num>
  <w:num w:numId="19">
    <w:abstractNumId w:val="16"/>
  </w:num>
  <w:num w:numId="20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D2"/>
    <w:rsid w:val="00001199"/>
    <w:rsid w:val="00001DEB"/>
    <w:rsid w:val="00002C8E"/>
    <w:rsid w:val="000057C2"/>
    <w:rsid w:val="0000697B"/>
    <w:rsid w:val="00010C7A"/>
    <w:rsid w:val="00013260"/>
    <w:rsid w:val="00013A53"/>
    <w:rsid w:val="0001704F"/>
    <w:rsid w:val="0002198C"/>
    <w:rsid w:val="000222B6"/>
    <w:rsid w:val="000246D9"/>
    <w:rsid w:val="0002491B"/>
    <w:rsid w:val="00025AA8"/>
    <w:rsid w:val="000312CB"/>
    <w:rsid w:val="00031447"/>
    <w:rsid w:val="0003426B"/>
    <w:rsid w:val="00040668"/>
    <w:rsid w:val="000424F9"/>
    <w:rsid w:val="00042FE1"/>
    <w:rsid w:val="00045CA3"/>
    <w:rsid w:val="00052FA2"/>
    <w:rsid w:val="000545FE"/>
    <w:rsid w:val="00054F67"/>
    <w:rsid w:val="000606D4"/>
    <w:rsid w:val="000668EE"/>
    <w:rsid w:val="00067ECA"/>
    <w:rsid w:val="00082D68"/>
    <w:rsid w:val="00085A57"/>
    <w:rsid w:val="00092423"/>
    <w:rsid w:val="00094419"/>
    <w:rsid w:val="000A0A55"/>
    <w:rsid w:val="000A446F"/>
    <w:rsid w:val="000A4E22"/>
    <w:rsid w:val="000A63BE"/>
    <w:rsid w:val="000B20CA"/>
    <w:rsid w:val="000B331E"/>
    <w:rsid w:val="000D2C4B"/>
    <w:rsid w:val="000D35D7"/>
    <w:rsid w:val="000D4531"/>
    <w:rsid w:val="000D4FC7"/>
    <w:rsid w:val="000D577C"/>
    <w:rsid w:val="000D6AC2"/>
    <w:rsid w:val="000D6E17"/>
    <w:rsid w:val="000E0448"/>
    <w:rsid w:val="000E076D"/>
    <w:rsid w:val="000E1870"/>
    <w:rsid w:val="000E2170"/>
    <w:rsid w:val="000F15BC"/>
    <w:rsid w:val="000F3034"/>
    <w:rsid w:val="000F4809"/>
    <w:rsid w:val="00101E9A"/>
    <w:rsid w:val="00104BA4"/>
    <w:rsid w:val="001068F9"/>
    <w:rsid w:val="00116A04"/>
    <w:rsid w:val="001202FF"/>
    <w:rsid w:val="001203B3"/>
    <w:rsid w:val="00134859"/>
    <w:rsid w:val="001357EA"/>
    <w:rsid w:val="00140F6D"/>
    <w:rsid w:val="00150592"/>
    <w:rsid w:val="001523E8"/>
    <w:rsid w:val="00153CD5"/>
    <w:rsid w:val="0016117F"/>
    <w:rsid w:val="001621E9"/>
    <w:rsid w:val="00163D00"/>
    <w:rsid w:val="001718FA"/>
    <w:rsid w:val="001754BE"/>
    <w:rsid w:val="00175BA3"/>
    <w:rsid w:val="00177F09"/>
    <w:rsid w:val="00183597"/>
    <w:rsid w:val="00184889"/>
    <w:rsid w:val="001942E5"/>
    <w:rsid w:val="00196987"/>
    <w:rsid w:val="00197BD2"/>
    <w:rsid w:val="00197E86"/>
    <w:rsid w:val="001A2609"/>
    <w:rsid w:val="001A32D0"/>
    <w:rsid w:val="001A60D4"/>
    <w:rsid w:val="001B27B9"/>
    <w:rsid w:val="001C247D"/>
    <w:rsid w:val="001C4260"/>
    <w:rsid w:val="001C7FD1"/>
    <w:rsid w:val="001D0699"/>
    <w:rsid w:val="001D0E82"/>
    <w:rsid w:val="001E1975"/>
    <w:rsid w:val="001E1CBD"/>
    <w:rsid w:val="001E51CF"/>
    <w:rsid w:val="001E6236"/>
    <w:rsid w:val="001F3248"/>
    <w:rsid w:val="001F49BD"/>
    <w:rsid w:val="001F6ED2"/>
    <w:rsid w:val="00203B75"/>
    <w:rsid w:val="00217AB5"/>
    <w:rsid w:val="00220837"/>
    <w:rsid w:val="00220C2D"/>
    <w:rsid w:val="00222302"/>
    <w:rsid w:val="002303AD"/>
    <w:rsid w:val="00230CCE"/>
    <w:rsid w:val="00234E4B"/>
    <w:rsid w:val="0023524F"/>
    <w:rsid w:val="00237388"/>
    <w:rsid w:val="00237574"/>
    <w:rsid w:val="00244963"/>
    <w:rsid w:val="002450FE"/>
    <w:rsid w:val="0024550D"/>
    <w:rsid w:val="00255E6F"/>
    <w:rsid w:val="00262A34"/>
    <w:rsid w:val="00262EC1"/>
    <w:rsid w:val="00264789"/>
    <w:rsid w:val="002665EB"/>
    <w:rsid w:val="0027024A"/>
    <w:rsid w:val="00275FC2"/>
    <w:rsid w:val="00280F83"/>
    <w:rsid w:val="00283203"/>
    <w:rsid w:val="00291530"/>
    <w:rsid w:val="00293B94"/>
    <w:rsid w:val="00294722"/>
    <w:rsid w:val="002B1654"/>
    <w:rsid w:val="002B3C07"/>
    <w:rsid w:val="002D0B9A"/>
    <w:rsid w:val="002D5496"/>
    <w:rsid w:val="002E0EEB"/>
    <w:rsid w:val="002E4B9E"/>
    <w:rsid w:val="002E5BFE"/>
    <w:rsid w:val="002F5798"/>
    <w:rsid w:val="002F5C8C"/>
    <w:rsid w:val="00303394"/>
    <w:rsid w:val="00311D82"/>
    <w:rsid w:val="00323714"/>
    <w:rsid w:val="00325754"/>
    <w:rsid w:val="0032781D"/>
    <w:rsid w:val="0033569F"/>
    <w:rsid w:val="00351E5E"/>
    <w:rsid w:val="003540C0"/>
    <w:rsid w:val="003542FA"/>
    <w:rsid w:val="00372F6B"/>
    <w:rsid w:val="0037581E"/>
    <w:rsid w:val="00385AD6"/>
    <w:rsid w:val="00387329"/>
    <w:rsid w:val="0039365C"/>
    <w:rsid w:val="00394B81"/>
    <w:rsid w:val="003A0730"/>
    <w:rsid w:val="003A1E7A"/>
    <w:rsid w:val="003A49B3"/>
    <w:rsid w:val="003A52BC"/>
    <w:rsid w:val="003B29AF"/>
    <w:rsid w:val="003B4D17"/>
    <w:rsid w:val="003B6431"/>
    <w:rsid w:val="003C015D"/>
    <w:rsid w:val="003C510A"/>
    <w:rsid w:val="003C5316"/>
    <w:rsid w:val="003D1E61"/>
    <w:rsid w:val="003E0D57"/>
    <w:rsid w:val="003E2AD6"/>
    <w:rsid w:val="003E2BE4"/>
    <w:rsid w:val="003E3320"/>
    <w:rsid w:val="003E5C76"/>
    <w:rsid w:val="003F0F46"/>
    <w:rsid w:val="003F64BD"/>
    <w:rsid w:val="00406525"/>
    <w:rsid w:val="00406692"/>
    <w:rsid w:val="00411BEA"/>
    <w:rsid w:val="0041471C"/>
    <w:rsid w:val="004161FF"/>
    <w:rsid w:val="00420E52"/>
    <w:rsid w:val="00421CAD"/>
    <w:rsid w:val="00423E2D"/>
    <w:rsid w:val="004257DE"/>
    <w:rsid w:val="00426FA2"/>
    <w:rsid w:val="0043242B"/>
    <w:rsid w:val="00432C8E"/>
    <w:rsid w:val="00433C33"/>
    <w:rsid w:val="0044376B"/>
    <w:rsid w:val="00447332"/>
    <w:rsid w:val="00447B50"/>
    <w:rsid w:val="004520BF"/>
    <w:rsid w:val="00454EE5"/>
    <w:rsid w:val="00455014"/>
    <w:rsid w:val="00460B6E"/>
    <w:rsid w:val="00461604"/>
    <w:rsid w:val="00462F37"/>
    <w:rsid w:val="00465D7B"/>
    <w:rsid w:val="004701E7"/>
    <w:rsid w:val="00471091"/>
    <w:rsid w:val="00472FBB"/>
    <w:rsid w:val="00473EFA"/>
    <w:rsid w:val="004745A7"/>
    <w:rsid w:val="00477AFC"/>
    <w:rsid w:val="00482CA0"/>
    <w:rsid w:val="00484B22"/>
    <w:rsid w:val="00493DE5"/>
    <w:rsid w:val="004A3903"/>
    <w:rsid w:val="004A6890"/>
    <w:rsid w:val="004A6FC7"/>
    <w:rsid w:val="004B0840"/>
    <w:rsid w:val="004B28E5"/>
    <w:rsid w:val="004B46C3"/>
    <w:rsid w:val="004B632F"/>
    <w:rsid w:val="004B6867"/>
    <w:rsid w:val="004C191C"/>
    <w:rsid w:val="004C4EF6"/>
    <w:rsid w:val="004D3377"/>
    <w:rsid w:val="004D59B1"/>
    <w:rsid w:val="004E263E"/>
    <w:rsid w:val="004E2C56"/>
    <w:rsid w:val="004E5CA2"/>
    <w:rsid w:val="004E7BFD"/>
    <w:rsid w:val="004F458C"/>
    <w:rsid w:val="004F6A08"/>
    <w:rsid w:val="00513E1B"/>
    <w:rsid w:val="00514A3D"/>
    <w:rsid w:val="00514B3E"/>
    <w:rsid w:val="0051581F"/>
    <w:rsid w:val="0052007A"/>
    <w:rsid w:val="00525AD0"/>
    <w:rsid w:val="00525B00"/>
    <w:rsid w:val="0052616C"/>
    <w:rsid w:val="005274C9"/>
    <w:rsid w:val="00534837"/>
    <w:rsid w:val="00536A0D"/>
    <w:rsid w:val="00545E14"/>
    <w:rsid w:val="00545E89"/>
    <w:rsid w:val="00550536"/>
    <w:rsid w:val="00550655"/>
    <w:rsid w:val="005507FC"/>
    <w:rsid w:val="005525C7"/>
    <w:rsid w:val="005533F2"/>
    <w:rsid w:val="00553493"/>
    <w:rsid w:val="00556679"/>
    <w:rsid w:val="00563706"/>
    <w:rsid w:val="00564FEC"/>
    <w:rsid w:val="00574248"/>
    <w:rsid w:val="00576E98"/>
    <w:rsid w:val="005774FE"/>
    <w:rsid w:val="00580178"/>
    <w:rsid w:val="00580DE9"/>
    <w:rsid w:val="00593061"/>
    <w:rsid w:val="005A019E"/>
    <w:rsid w:val="005A090D"/>
    <w:rsid w:val="005A3350"/>
    <w:rsid w:val="005B2D01"/>
    <w:rsid w:val="005B34FF"/>
    <w:rsid w:val="005B69BD"/>
    <w:rsid w:val="005C0572"/>
    <w:rsid w:val="005C265B"/>
    <w:rsid w:val="005D2A09"/>
    <w:rsid w:val="005D5CB6"/>
    <w:rsid w:val="005D73E2"/>
    <w:rsid w:val="005E07E6"/>
    <w:rsid w:val="005E7535"/>
    <w:rsid w:val="005F1793"/>
    <w:rsid w:val="005F1E05"/>
    <w:rsid w:val="005F23A5"/>
    <w:rsid w:val="006009F5"/>
    <w:rsid w:val="00613611"/>
    <w:rsid w:val="006138A4"/>
    <w:rsid w:val="00613A6A"/>
    <w:rsid w:val="00616BB5"/>
    <w:rsid w:val="00620A6E"/>
    <w:rsid w:val="00620DC3"/>
    <w:rsid w:val="006214C4"/>
    <w:rsid w:val="00621933"/>
    <w:rsid w:val="00622530"/>
    <w:rsid w:val="00630082"/>
    <w:rsid w:val="00632932"/>
    <w:rsid w:val="00633519"/>
    <w:rsid w:val="00634C01"/>
    <w:rsid w:val="0064252D"/>
    <w:rsid w:val="00644D4F"/>
    <w:rsid w:val="00651325"/>
    <w:rsid w:val="00653870"/>
    <w:rsid w:val="0065403E"/>
    <w:rsid w:val="00656E39"/>
    <w:rsid w:val="00657B54"/>
    <w:rsid w:val="00660F42"/>
    <w:rsid w:val="00661F7D"/>
    <w:rsid w:val="0066658B"/>
    <w:rsid w:val="006735AD"/>
    <w:rsid w:val="006752DD"/>
    <w:rsid w:val="00683266"/>
    <w:rsid w:val="00683575"/>
    <w:rsid w:val="00684117"/>
    <w:rsid w:val="0069194C"/>
    <w:rsid w:val="0069543A"/>
    <w:rsid w:val="006971A3"/>
    <w:rsid w:val="006A245E"/>
    <w:rsid w:val="006A3131"/>
    <w:rsid w:val="006B16C8"/>
    <w:rsid w:val="006B2A0A"/>
    <w:rsid w:val="006B4360"/>
    <w:rsid w:val="006B4CF4"/>
    <w:rsid w:val="006B5FBD"/>
    <w:rsid w:val="006C0694"/>
    <w:rsid w:val="006C40C4"/>
    <w:rsid w:val="006C7151"/>
    <w:rsid w:val="006D171F"/>
    <w:rsid w:val="006D4302"/>
    <w:rsid w:val="006D4535"/>
    <w:rsid w:val="006D60D3"/>
    <w:rsid w:val="006D7E84"/>
    <w:rsid w:val="006E5835"/>
    <w:rsid w:val="006F39A3"/>
    <w:rsid w:val="006F3D28"/>
    <w:rsid w:val="006F75E4"/>
    <w:rsid w:val="007017F3"/>
    <w:rsid w:val="00702FDE"/>
    <w:rsid w:val="00703079"/>
    <w:rsid w:val="00703565"/>
    <w:rsid w:val="00722F16"/>
    <w:rsid w:val="00724E9A"/>
    <w:rsid w:val="007274F0"/>
    <w:rsid w:val="00732433"/>
    <w:rsid w:val="00733FA4"/>
    <w:rsid w:val="007348B7"/>
    <w:rsid w:val="00742255"/>
    <w:rsid w:val="00742368"/>
    <w:rsid w:val="007537E1"/>
    <w:rsid w:val="00760999"/>
    <w:rsid w:val="00764AB7"/>
    <w:rsid w:val="00775182"/>
    <w:rsid w:val="00783A8F"/>
    <w:rsid w:val="00786229"/>
    <w:rsid w:val="007865C1"/>
    <w:rsid w:val="007909FB"/>
    <w:rsid w:val="00792D1A"/>
    <w:rsid w:val="00793985"/>
    <w:rsid w:val="00793C83"/>
    <w:rsid w:val="007A7A6E"/>
    <w:rsid w:val="007B1641"/>
    <w:rsid w:val="007B763E"/>
    <w:rsid w:val="007D0A80"/>
    <w:rsid w:val="007D3756"/>
    <w:rsid w:val="007D6239"/>
    <w:rsid w:val="007D6E95"/>
    <w:rsid w:val="007D7805"/>
    <w:rsid w:val="007D7FC2"/>
    <w:rsid w:val="007E1AED"/>
    <w:rsid w:val="007E27CE"/>
    <w:rsid w:val="007F3698"/>
    <w:rsid w:val="007F54B1"/>
    <w:rsid w:val="007F57F8"/>
    <w:rsid w:val="007F705B"/>
    <w:rsid w:val="008012E0"/>
    <w:rsid w:val="00803403"/>
    <w:rsid w:val="00804EDE"/>
    <w:rsid w:val="00812249"/>
    <w:rsid w:val="00814B46"/>
    <w:rsid w:val="00823102"/>
    <w:rsid w:val="008269E7"/>
    <w:rsid w:val="0083349D"/>
    <w:rsid w:val="00842616"/>
    <w:rsid w:val="00844A66"/>
    <w:rsid w:val="00851027"/>
    <w:rsid w:val="00851094"/>
    <w:rsid w:val="008544F5"/>
    <w:rsid w:val="00857F6B"/>
    <w:rsid w:val="0086195A"/>
    <w:rsid w:val="0086242E"/>
    <w:rsid w:val="00864D24"/>
    <w:rsid w:val="00865C8B"/>
    <w:rsid w:val="00874DCF"/>
    <w:rsid w:val="00877120"/>
    <w:rsid w:val="00881186"/>
    <w:rsid w:val="008850B0"/>
    <w:rsid w:val="00885EDB"/>
    <w:rsid w:val="00887A74"/>
    <w:rsid w:val="00887AB8"/>
    <w:rsid w:val="008A3524"/>
    <w:rsid w:val="008B11A7"/>
    <w:rsid w:val="008B41ED"/>
    <w:rsid w:val="008C563D"/>
    <w:rsid w:val="008C7431"/>
    <w:rsid w:val="008C7609"/>
    <w:rsid w:val="008D19CB"/>
    <w:rsid w:val="008D5E6B"/>
    <w:rsid w:val="008E6628"/>
    <w:rsid w:val="008F1DC7"/>
    <w:rsid w:val="008F253C"/>
    <w:rsid w:val="008F30BB"/>
    <w:rsid w:val="008F76B2"/>
    <w:rsid w:val="00903265"/>
    <w:rsid w:val="00903ADE"/>
    <w:rsid w:val="00903F79"/>
    <w:rsid w:val="00911840"/>
    <w:rsid w:val="00913AD2"/>
    <w:rsid w:val="00916A58"/>
    <w:rsid w:val="00923564"/>
    <w:rsid w:val="00927F29"/>
    <w:rsid w:val="00930C11"/>
    <w:rsid w:val="00933570"/>
    <w:rsid w:val="0093366F"/>
    <w:rsid w:val="00934FD5"/>
    <w:rsid w:val="0094295D"/>
    <w:rsid w:val="00944003"/>
    <w:rsid w:val="00946872"/>
    <w:rsid w:val="00946ACF"/>
    <w:rsid w:val="00953D20"/>
    <w:rsid w:val="009541E4"/>
    <w:rsid w:val="00956CA6"/>
    <w:rsid w:val="0096330B"/>
    <w:rsid w:val="00971828"/>
    <w:rsid w:val="009738A0"/>
    <w:rsid w:val="00981C45"/>
    <w:rsid w:val="0098291C"/>
    <w:rsid w:val="0098480D"/>
    <w:rsid w:val="00986BD8"/>
    <w:rsid w:val="00987B65"/>
    <w:rsid w:val="0099167F"/>
    <w:rsid w:val="0099490A"/>
    <w:rsid w:val="0099602D"/>
    <w:rsid w:val="009A176E"/>
    <w:rsid w:val="009B287A"/>
    <w:rsid w:val="009B52A6"/>
    <w:rsid w:val="009C0CB6"/>
    <w:rsid w:val="009C2235"/>
    <w:rsid w:val="009C64D2"/>
    <w:rsid w:val="009C6BDC"/>
    <w:rsid w:val="009D27A0"/>
    <w:rsid w:val="009D293B"/>
    <w:rsid w:val="009D4677"/>
    <w:rsid w:val="009D4C59"/>
    <w:rsid w:val="009D5FA0"/>
    <w:rsid w:val="009D79A4"/>
    <w:rsid w:val="009D7DA2"/>
    <w:rsid w:val="009E05B0"/>
    <w:rsid w:val="009E1AAA"/>
    <w:rsid w:val="009E727B"/>
    <w:rsid w:val="009F484A"/>
    <w:rsid w:val="009F4A4A"/>
    <w:rsid w:val="009F65A0"/>
    <w:rsid w:val="00A06BE3"/>
    <w:rsid w:val="00A07E5D"/>
    <w:rsid w:val="00A24660"/>
    <w:rsid w:val="00A33199"/>
    <w:rsid w:val="00A3394F"/>
    <w:rsid w:val="00A45461"/>
    <w:rsid w:val="00A45BC9"/>
    <w:rsid w:val="00A52258"/>
    <w:rsid w:val="00A52663"/>
    <w:rsid w:val="00A57246"/>
    <w:rsid w:val="00A62010"/>
    <w:rsid w:val="00A6221F"/>
    <w:rsid w:val="00A772D3"/>
    <w:rsid w:val="00A81BAE"/>
    <w:rsid w:val="00A829FC"/>
    <w:rsid w:val="00A8566C"/>
    <w:rsid w:val="00A92C4F"/>
    <w:rsid w:val="00AA3FCA"/>
    <w:rsid w:val="00AA499F"/>
    <w:rsid w:val="00AD14D7"/>
    <w:rsid w:val="00AD2292"/>
    <w:rsid w:val="00AD2C62"/>
    <w:rsid w:val="00AD4FCB"/>
    <w:rsid w:val="00AD7F75"/>
    <w:rsid w:val="00AE00C5"/>
    <w:rsid w:val="00AE5E9F"/>
    <w:rsid w:val="00AF4A6D"/>
    <w:rsid w:val="00AF54D4"/>
    <w:rsid w:val="00AF5B72"/>
    <w:rsid w:val="00AF7153"/>
    <w:rsid w:val="00B004EC"/>
    <w:rsid w:val="00B05036"/>
    <w:rsid w:val="00B05858"/>
    <w:rsid w:val="00B11654"/>
    <w:rsid w:val="00B22408"/>
    <w:rsid w:val="00B225A8"/>
    <w:rsid w:val="00B234B2"/>
    <w:rsid w:val="00B334C3"/>
    <w:rsid w:val="00B33F4F"/>
    <w:rsid w:val="00B4076F"/>
    <w:rsid w:val="00B43A85"/>
    <w:rsid w:val="00B46DD0"/>
    <w:rsid w:val="00B62176"/>
    <w:rsid w:val="00B62D67"/>
    <w:rsid w:val="00B63F00"/>
    <w:rsid w:val="00B66AE2"/>
    <w:rsid w:val="00B66E77"/>
    <w:rsid w:val="00B677AA"/>
    <w:rsid w:val="00B7254D"/>
    <w:rsid w:val="00B75C2F"/>
    <w:rsid w:val="00B770A5"/>
    <w:rsid w:val="00B84C05"/>
    <w:rsid w:val="00B8703F"/>
    <w:rsid w:val="00B876B5"/>
    <w:rsid w:val="00B922C4"/>
    <w:rsid w:val="00B926C1"/>
    <w:rsid w:val="00B94808"/>
    <w:rsid w:val="00B95A38"/>
    <w:rsid w:val="00B9615F"/>
    <w:rsid w:val="00B96492"/>
    <w:rsid w:val="00BA2A88"/>
    <w:rsid w:val="00BA4CBB"/>
    <w:rsid w:val="00BB067E"/>
    <w:rsid w:val="00BB6A42"/>
    <w:rsid w:val="00BC434C"/>
    <w:rsid w:val="00BC4C32"/>
    <w:rsid w:val="00BD32B6"/>
    <w:rsid w:val="00BD3511"/>
    <w:rsid w:val="00BD6DC1"/>
    <w:rsid w:val="00BE35B7"/>
    <w:rsid w:val="00BE72D7"/>
    <w:rsid w:val="00BF0225"/>
    <w:rsid w:val="00BF027E"/>
    <w:rsid w:val="00BF4398"/>
    <w:rsid w:val="00BF4D5E"/>
    <w:rsid w:val="00BF55B5"/>
    <w:rsid w:val="00BF5A63"/>
    <w:rsid w:val="00BF6413"/>
    <w:rsid w:val="00BF7166"/>
    <w:rsid w:val="00C0047A"/>
    <w:rsid w:val="00C0145E"/>
    <w:rsid w:val="00C04629"/>
    <w:rsid w:val="00C108B1"/>
    <w:rsid w:val="00C11395"/>
    <w:rsid w:val="00C157C3"/>
    <w:rsid w:val="00C17095"/>
    <w:rsid w:val="00C22EF3"/>
    <w:rsid w:val="00C24751"/>
    <w:rsid w:val="00C32977"/>
    <w:rsid w:val="00C34DD8"/>
    <w:rsid w:val="00C35C35"/>
    <w:rsid w:val="00C3603E"/>
    <w:rsid w:val="00C36E5A"/>
    <w:rsid w:val="00C42000"/>
    <w:rsid w:val="00C42709"/>
    <w:rsid w:val="00C4774C"/>
    <w:rsid w:val="00C47E11"/>
    <w:rsid w:val="00C50DB3"/>
    <w:rsid w:val="00C54C86"/>
    <w:rsid w:val="00C64974"/>
    <w:rsid w:val="00C840E2"/>
    <w:rsid w:val="00C861DC"/>
    <w:rsid w:val="00C93DBD"/>
    <w:rsid w:val="00C96798"/>
    <w:rsid w:val="00CA41EE"/>
    <w:rsid w:val="00CA722B"/>
    <w:rsid w:val="00CA7823"/>
    <w:rsid w:val="00CB19EC"/>
    <w:rsid w:val="00CB2AFE"/>
    <w:rsid w:val="00CB4FF2"/>
    <w:rsid w:val="00CC16A0"/>
    <w:rsid w:val="00CD4C2E"/>
    <w:rsid w:val="00CD7614"/>
    <w:rsid w:val="00CE2226"/>
    <w:rsid w:val="00CE7AF1"/>
    <w:rsid w:val="00CF2C21"/>
    <w:rsid w:val="00CF3D45"/>
    <w:rsid w:val="00CF5C0D"/>
    <w:rsid w:val="00D0044C"/>
    <w:rsid w:val="00D07863"/>
    <w:rsid w:val="00D20758"/>
    <w:rsid w:val="00D22349"/>
    <w:rsid w:val="00D30150"/>
    <w:rsid w:val="00D343B9"/>
    <w:rsid w:val="00D345D0"/>
    <w:rsid w:val="00D36B58"/>
    <w:rsid w:val="00D37F3D"/>
    <w:rsid w:val="00D41D7E"/>
    <w:rsid w:val="00D46D2E"/>
    <w:rsid w:val="00D47BD4"/>
    <w:rsid w:val="00D54383"/>
    <w:rsid w:val="00D545D5"/>
    <w:rsid w:val="00D62CE8"/>
    <w:rsid w:val="00D66B84"/>
    <w:rsid w:val="00D67A04"/>
    <w:rsid w:val="00D711A9"/>
    <w:rsid w:val="00D71791"/>
    <w:rsid w:val="00D73330"/>
    <w:rsid w:val="00D76C14"/>
    <w:rsid w:val="00D76CC8"/>
    <w:rsid w:val="00D8120F"/>
    <w:rsid w:val="00D820E3"/>
    <w:rsid w:val="00D83C19"/>
    <w:rsid w:val="00D85124"/>
    <w:rsid w:val="00D85D75"/>
    <w:rsid w:val="00D94653"/>
    <w:rsid w:val="00DA445A"/>
    <w:rsid w:val="00DA53A9"/>
    <w:rsid w:val="00DA6AC0"/>
    <w:rsid w:val="00DB45B8"/>
    <w:rsid w:val="00DB576A"/>
    <w:rsid w:val="00DB6F88"/>
    <w:rsid w:val="00DC6B21"/>
    <w:rsid w:val="00DC73E0"/>
    <w:rsid w:val="00DC7C6D"/>
    <w:rsid w:val="00DE3A1B"/>
    <w:rsid w:val="00DE3C5C"/>
    <w:rsid w:val="00DE6E60"/>
    <w:rsid w:val="00DF6643"/>
    <w:rsid w:val="00E04AEB"/>
    <w:rsid w:val="00E07077"/>
    <w:rsid w:val="00E13D02"/>
    <w:rsid w:val="00E20B15"/>
    <w:rsid w:val="00E21289"/>
    <w:rsid w:val="00E321D0"/>
    <w:rsid w:val="00E343E2"/>
    <w:rsid w:val="00E35AC5"/>
    <w:rsid w:val="00E3635E"/>
    <w:rsid w:val="00E3730D"/>
    <w:rsid w:val="00E37C25"/>
    <w:rsid w:val="00E43510"/>
    <w:rsid w:val="00E439CA"/>
    <w:rsid w:val="00E50512"/>
    <w:rsid w:val="00E50616"/>
    <w:rsid w:val="00E50BC3"/>
    <w:rsid w:val="00E50CF6"/>
    <w:rsid w:val="00E51F9C"/>
    <w:rsid w:val="00E52459"/>
    <w:rsid w:val="00E5606B"/>
    <w:rsid w:val="00E56B38"/>
    <w:rsid w:val="00E62F78"/>
    <w:rsid w:val="00E6537B"/>
    <w:rsid w:val="00E65918"/>
    <w:rsid w:val="00E65FBF"/>
    <w:rsid w:val="00E66350"/>
    <w:rsid w:val="00E6792E"/>
    <w:rsid w:val="00E865C8"/>
    <w:rsid w:val="00E93A79"/>
    <w:rsid w:val="00E94AF6"/>
    <w:rsid w:val="00E97B3C"/>
    <w:rsid w:val="00EA5B50"/>
    <w:rsid w:val="00EA7EA4"/>
    <w:rsid w:val="00EB574D"/>
    <w:rsid w:val="00EC109D"/>
    <w:rsid w:val="00EC2258"/>
    <w:rsid w:val="00ED4089"/>
    <w:rsid w:val="00ED627E"/>
    <w:rsid w:val="00ED6766"/>
    <w:rsid w:val="00EE2C94"/>
    <w:rsid w:val="00EF13FF"/>
    <w:rsid w:val="00EF333F"/>
    <w:rsid w:val="00EF4E7E"/>
    <w:rsid w:val="00EF7183"/>
    <w:rsid w:val="00EF779B"/>
    <w:rsid w:val="00F003D9"/>
    <w:rsid w:val="00F043FA"/>
    <w:rsid w:val="00F071B8"/>
    <w:rsid w:val="00F11200"/>
    <w:rsid w:val="00F162AC"/>
    <w:rsid w:val="00F16F66"/>
    <w:rsid w:val="00F1706C"/>
    <w:rsid w:val="00F17E29"/>
    <w:rsid w:val="00F204D2"/>
    <w:rsid w:val="00F2100B"/>
    <w:rsid w:val="00F2506C"/>
    <w:rsid w:val="00F25DAF"/>
    <w:rsid w:val="00F26B60"/>
    <w:rsid w:val="00F27FE1"/>
    <w:rsid w:val="00F315D2"/>
    <w:rsid w:val="00F409F3"/>
    <w:rsid w:val="00F4333F"/>
    <w:rsid w:val="00F46136"/>
    <w:rsid w:val="00F504BC"/>
    <w:rsid w:val="00F50AE9"/>
    <w:rsid w:val="00F52A95"/>
    <w:rsid w:val="00F54BBE"/>
    <w:rsid w:val="00F5703C"/>
    <w:rsid w:val="00F57589"/>
    <w:rsid w:val="00F6723D"/>
    <w:rsid w:val="00F6778A"/>
    <w:rsid w:val="00F70270"/>
    <w:rsid w:val="00F71FC3"/>
    <w:rsid w:val="00F778CA"/>
    <w:rsid w:val="00F852D1"/>
    <w:rsid w:val="00F92383"/>
    <w:rsid w:val="00F93AD0"/>
    <w:rsid w:val="00FA3257"/>
    <w:rsid w:val="00FA456D"/>
    <w:rsid w:val="00FA7E3E"/>
    <w:rsid w:val="00FB20D9"/>
    <w:rsid w:val="00FB4521"/>
    <w:rsid w:val="00FB6BBC"/>
    <w:rsid w:val="00FC0F69"/>
    <w:rsid w:val="00FC1018"/>
    <w:rsid w:val="00FC3940"/>
    <w:rsid w:val="00FC4DE1"/>
    <w:rsid w:val="00FC5172"/>
    <w:rsid w:val="00FD3B69"/>
    <w:rsid w:val="00FD453E"/>
    <w:rsid w:val="00FD63BE"/>
    <w:rsid w:val="00FE36C0"/>
    <w:rsid w:val="00FF53A9"/>
    <w:rsid w:val="00FF64A9"/>
    <w:rsid w:val="00FF7957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32932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3293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3293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32932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32932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632932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32932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197B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197BD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7BD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632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329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6329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63293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329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63293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3293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632932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329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32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3293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329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3293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329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632932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329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329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 Char4,Text poznámky pod èiarou 007,Text poznámky pod čiarou 007,_Poznámka pod čiarou,Schriftart: 9 pt,Schriftart: 10 pt,Schriftart: 8 pt,Schriftart: 8 pt Char Char Char,Schriftart: 8 pt Char,Poznámka pod čiarou - IM"/>
    <w:basedOn w:val="Normlny"/>
    <w:link w:val="TextpoznmkypodiarouChar"/>
    <w:unhideWhenUsed/>
    <w:rsid w:val="00632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èiarou 007 Char,Text poznámky pod čiarou 007 Char,_Poznámka pod čiarou Char,Schriftart: 9 pt Char,Schriftart: 10 pt Char,Schriftart: 8 pt Char1,Schriftart: 8 pt Char Char Char Char"/>
    <w:basedOn w:val="Predvolenpsmoodseku"/>
    <w:link w:val="Textpoznmkypodiarou"/>
    <w:rsid w:val="0063293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rsid w:val="00632932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63293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MPCKO1">
    <w:name w:val="MP CKO 1"/>
    <w:basedOn w:val="Nadpis2"/>
    <w:next w:val="Normlny"/>
    <w:qFormat/>
    <w:rsid w:val="00632932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32932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32932"/>
    <w:pPr>
      <w:jc w:val="both"/>
    </w:pPr>
    <w:rPr>
      <w:rFonts w:ascii="Times New Roman" w:hAnsi="Times New Roman"/>
      <w:i w:val="0"/>
      <w:color w:val="365F91" w:themeColor="accent1" w:themeShade="BF"/>
    </w:rPr>
  </w:style>
  <w:style w:type="paragraph" w:customStyle="1" w:styleId="MPCKO4">
    <w:name w:val="MP CKO 4"/>
    <w:basedOn w:val="Nadpis5"/>
    <w:next w:val="Normlny"/>
    <w:qFormat/>
    <w:rsid w:val="00632932"/>
    <w:rPr>
      <w:rFonts w:ascii="Times New Roman" w:hAnsi="Times New Roman"/>
      <w:b/>
      <w:i/>
      <w:color w:val="365F91" w:themeColor="accent1" w:themeShade="BF"/>
    </w:rPr>
  </w:style>
  <w:style w:type="paragraph" w:customStyle="1" w:styleId="SRKNorm">
    <w:name w:val="SRK Norm."/>
    <w:basedOn w:val="Normlny"/>
    <w:next w:val="Normlny"/>
    <w:qFormat/>
    <w:rsid w:val="00632932"/>
    <w:pPr>
      <w:numPr>
        <w:numId w:val="2"/>
      </w:numPr>
      <w:spacing w:before="20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32932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32932"/>
    <w:pPr>
      <w:tabs>
        <w:tab w:val="right" w:leader="dot" w:pos="9062"/>
      </w:tabs>
      <w:spacing w:after="100" w:line="240" w:lineRule="auto"/>
      <w:ind w:left="196" w:hanging="196"/>
    </w:pPr>
    <w:rPr>
      <w:rFonts w:ascii="Times New Roman" w:eastAsia="Times New Roman" w:hAnsi="Times New Roman" w:cs="Times New Roman"/>
      <w:b/>
      <w:noProof/>
      <w:sz w:val="24"/>
      <w:szCs w:val="24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632932"/>
    <w:pPr>
      <w:tabs>
        <w:tab w:val="right" w:leader="dot" w:pos="9062"/>
      </w:tabs>
      <w:spacing w:after="100" w:line="240" w:lineRule="auto"/>
      <w:ind w:left="851" w:hanging="567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4">
    <w:name w:val="toc 4"/>
    <w:basedOn w:val="Normlny"/>
    <w:next w:val="Normlny"/>
    <w:autoRedefine/>
    <w:uiPriority w:val="39"/>
    <w:unhideWhenUsed/>
    <w:rsid w:val="00632932"/>
    <w:pPr>
      <w:spacing w:after="10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632932"/>
    <w:pPr>
      <w:spacing w:after="10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632932"/>
    <w:pPr>
      <w:spacing w:before="130" w:after="130"/>
      <w:jc w:val="both"/>
    </w:pPr>
    <w:rPr>
      <w:sz w:val="22"/>
      <w:szCs w:val="20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6329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329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paragraph" w:customStyle="1" w:styleId="Graphic">
    <w:name w:val="Graphic"/>
    <w:basedOn w:val="Podpis"/>
    <w:next w:val="Popis"/>
    <w:qFormat/>
    <w:rsid w:val="0063293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ind w:left="0"/>
      <w:jc w:val="center"/>
    </w:pPr>
    <w:rPr>
      <w:sz w:val="22"/>
      <w:szCs w:val="20"/>
      <w:lang w:eastAsia="en-US"/>
    </w:rPr>
  </w:style>
  <w:style w:type="paragraph" w:styleId="Podpis">
    <w:name w:val="Signature"/>
    <w:basedOn w:val="Normlny"/>
    <w:link w:val="PodpisChar"/>
    <w:uiPriority w:val="99"/>
    <w:semiHidden/>
    <w:unhideWhenUsed/>
    <w:rsid w:val="00632932"/>
    <w:pPr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odpisChar">
    <w:name w:val="Podpis Char"/>
    <w:basedOn w:val="Predvolenpsmoodseku"/>
    <w:link w:val="Podpis"/>
    <w:uiPriority w:val="99"/>
    <w:semiHidden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32932"/>
    <w:pPr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329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2">
    <w:name w:val="List Bullet 2"/>
    <w:basedOn w:val="Normlny"/>
    <w:uiPriority w:val="99"/>
    <w:unhideWhenUsed/>
    <w:rsid w:val="00632932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32932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sk-SK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32932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63293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63293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Revzia">
    <w:name w:val="Revision"/>
    <w:hidden/>
    <w:uiPriority w:val="99"/>
    <w:semiHidden/>
    <w:rsid w:val="00632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itulok">
    <w:name w:val="titulok"/>
    <w:basedOn w:val="Normlny"/>
    <w:rsid w:val="00104BA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7060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BD6DC1"/>
    <w:pPr>
      <w:numPr>
        <w:ilvl w:val="1"/>
        <w:numId w:val="11"/>
      </w:numPr>
      <w:spacing w:before="120" w:after="0" w:line="240" w:lineRule="auto"/>
    </w:pPr>
    <w:rPr>
      <w:rFonts w:ascii="Arial" w:eastAsia="Times" w:hAnsi="Arial" w:cs="Times New Roman"/>
      <w:color w:val="000000"/>
      <w:sz w:val="19"/>
      <w:szCs w:val="20"/>
      <w:lang w:val="en-GB" w:eastAsia="x-none"/>
    </w:rPr>
  </w:style>
  <w:style w:type="character" w:customStyle="1" w:styleId="Bulletslevel1Char">
    <w:name w:val="Bullets level 1 Char"/>
    <w:link w:val="Bulletslevel1"/>
    <w:rsid w:val="00BD6DC1"/>
    <w:rPr>
      <w:rFonts w:ascii="Arial" w:eastAsia="Times" w:hAnsi="Arial" w:cs="Times New Roman"/>
      <w:color w:val="000000"/>
      <w:sz w:val="19"/>
      <w:szCs w:val="20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4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18312">
          <w:marLeft w:val="-7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8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26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79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91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955845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757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962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2004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5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90725">
          <w:marLeft w:val="-7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1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68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95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046690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29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99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2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artnerskadohoda.gov.sk/metodicke-pokyny-ck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artnerskadohoda.gov.sk/metodicke-pokyny-cko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rtnerskadohoda.gov.sk/metodicke-pokyny-cko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inv.sk/?opev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pevs.eu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7507D500E304F7F9EF2582DF12FDF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91550B-3B76-4410-8BED-7E2985B13D9A}"/>
      </w:docPartPr>
      <w:docPartBody>
        <w:p w:rsidR="00E86AC0" w:rsidRDefault="006B6FDD" w:rsidP="006B6FDD">
          <w:pPr>
            <w:pStyle w:val="F7507D500E304F7F9EF2582DF12FDF62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5D9B0831A5247BEBA9118CF187E35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BDFFB5-D3B7-4C24-A05C-D7DC4A63D4AE}"/>
      </w:docPartPr>
      <w:docPartBody>
        <w:p w:rsidR="00E86AC0" w:rsidRDefault="006B6FDD" w:rsidP="006B6FDD">
          <w:pPr>
            <w:pStyle w:val="85D9B0831A5247BEBA9118CF187E35C2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9EE"/>
    <w:rsid w:val="0000083C"/>
    <w:rsid w:val="000224EE"/>
    <w:rsid w:val="00043B2F"/>
    <w:rsid w:val="00043FE6"/>
    <w:rsid w:val="00054D86"/>
    <w:rsid w:val="00061712"/>
    <w:rsid w:val="000F0DFE"/>
    <w:rsid w:val="000F440C"/>
    <w:rsid w:val="001200B5"/>
    <w:rsid w:val="001302B4"/>
    <w:rsid w:val="00147EEC"/>
    <w:rsid w:val="00177EC7"/>
    <w:rsid w:val="001961E1"/>
    <w:rsid w:val="001A0F38"/>
    <w:rsid w:val="001A6B28"/>
    <w:rsid w:val="001C4ABE"/>
    <w:rsid w:val="001F42C9"/>
    <w:rsid w:val="002135EE"/>
    <w:rsid w:val="00215E56"/>
    <w:rsid w:val="00226B3B"/>
    <w:rsid w:val="00236D4D"/>
    <w:rsid w:val="00255AE6"/>
    <w:rsid w:val="00274B3E"/>
    <w:rsid w:val="00296954"/>
    <w:rsid w:val="002A5BB2"/>
    <w:rsid w:val="003062EB"/>
    <w:rsid w:val="00334261"/>
    <w:rsid w:val="00384A4A"/>
    <w:rsid w:val="003A54AB"/>
    <w:rsid w:val="003B139D"/>
    <w:rsid w:val="00406E0E"/>
    <w:rsid w:val="00455F70"/>
    <w:rsid w:val="004565E1"/>
    <w:rsid w:val="00482598"/>
    <w:rsid w:val="005167C9"/>
    <w:rsid w:val="005475FC"/>
    <w:rsid w:val="00567197"/>
    <w:rsid w:val="00575671"/>
    <w:rsid w:val="0057779C"/>
    <w:rsid w:val="0057791A"/>
    <w:rsid w:val="005C7BD8"/>
    <w:rsid w:val="005F1747"/>
    <w:rsid w:val="005F1C15"/>
    <w:rsid w:val="005F46DC"/>
    <w:rsid w:val="006064EE"/>
    <w:rsid w:val="00617AF0"/>
    <w:rsid w:val="00621EB3"/>
    <w:rsid w:val="00645A8F"/>
    <w:rsid w:val="00645B18"/>
    <w:rsid w:val="00671D5D"/>
    <w:rsid w:val="006A2E45"/>
    <w:rsid w:val="006B6FDD"/>
    <w:rsid w:val="0071258F"/>
    <w:rsid w:val="00717F6E"/>
    <w:rsid w:val="00721117"/>
    <w:rsid w:val="007375A1"/>
    <w:rsid w:val="00737963"/>
    <w:rsid w:val="007707C6"/>
    <w:rsid w:val="007737BC"/>
    <w:rsid w:val="00775C2E"/>
    <w:rsid w:val="007B658B"/>
    <w:rsid w:val="007C6E66"/>
    <w:rsid w:val="007D42E9"/>
    <w:rsid w:val="007D796F"/>
    <w:rsid w:val="00816C66"/>
    <w:rsid w:val="008213A0"/>
    <w:rsid w:val="008A52B5"/>
    <w:rsid w:val="008A66FF"/>
    <w:rsid w:val="008A68F8"/>
    <w:rsid w:val="008C3F89"/>
    <w:rsid w:val="00924C09"/>
    <w:rsid w:val="00942904"/>
    <w:rsid w:val="009616A4"/>
    <w:rsid w:val="00984F65"/>
    <w:rsid w:val="00993C87"/>
    <w:rsid w:val="009A0404"/>
    <w:rsid w:val="009B32E1"/>
    <w:rsid w:val="009C6558"/>
    <w:rsid w:val="009E7A5D"/>
    <w:rsid w:val="009F43DF"/>
    <w:rsid w:val="00A13843"/>
    <w:rsid w:val="00A172D9"/>
    <w:rsid w:val="00A220E6"/>
    <w:rsid w:val="00A24508"/>
    <w:rsid w:val="00A37FB0"/>
    <w:rsid w:val="00A65207"/>
    <w:rsid w:val="00A660C9"/>
    <w:rsid w:val="00AA4F07"/>
    <w:rsid w:val="00AD645E"/>
    <w:rsid w:val="00AE3E11"/>
    <w:rsid w:val="00B14309"/>
    <w:rsid w:val="00B40682"/>
    <w:rsid w:val="00B44AAE"/>
    <w:rsid w:val="00B4631F"/>
    <w:rsid w:val="00B65388"/>
    <w:rsid w:val="00BA4C8E"/>
    <w:rsid w:val="00BA5BF5"/>
    <w:rsid w:val="00BD63E1"/>
    <w:rsid w:val="00BF754B"/>
    <w:rsid w:val="00C539EE"/>
    <w:rsid w:val="00CC2EDE"/>
    <w:rsid w:val="00CF0414"/>
    <w:rsid w:val="00D0088B"/>
    <w:rsid w:val="00D14C02"/>
    <w:rsid w:val="00D43B5C"/>
    <w:rsid w:val="00D62986"/>
    <w:rsid w:val="00D72AE6"/>
    <w:rsid w:val="00D94078"/>
    <w:rsid w:val="00DB3EFD"/>
    <w:rsid w:val="00DC3C78"/>
    <w:rsid w:val="00DE6C9B"/>
    <w:rsid w:val="00E00D09"/>
    <w:rsid w:val="00E5679B"/>
    <w:rsid w:val="00E62426"/>
    <w:rsid w:val="00E675F2"/>
    <w:rsid w:val="00E67885"/>
    <w:rsid w:val="00E67C89"/>
    <w:rsid w:val="00E74BEF"/>
    <w:rsid w:val="00E75C2E"/>
    <w:rsid w:val="00E86AC0"/>
    <w:rsid w:val="00F14661"/>
    <w:rsid w:val="00F83D3B"/>
    <w:rsid w:val="00F94A41"/>
    <w:rsid w:val="00F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C2EDE"/>
    <w:rPr>
      <w:color w:val="808080"/>
    </w:rPr>
  </w:style>
  <w:style w:type="paragraph" w:customStyle="1" w:styleId="05FF97F9AA284B0E9357B6CAD6599139">
    <w:name w:val="05FF97F9AA284B0E9357B6CAD6599139"/>
    <w:rsid w:val="00C539EE"/>
  </w:style>
  <w:style w:type="paragraph" w:customStyle="1" w:styleId="E76E6B47DBB844B0AD168A1E5BA2461F">
    <w:name w:val="E76E6B47DBB844B0AD168A1E5BA2461F"/>
    <w:rsid w:val="00C539EE"/>
  </w:style>
  <w:style w:type="paragraph" w:customStyle="1" w:styleId="1BBEC37C22F1492A85C542A4F9D038B2">
    <w:name w:val="1BBEC37C22F1492A85C542A4F9D038B2"/>
    <w:rsid w:val="00C539EE"/>
  </w:style>
  <w:style w:type="paragraph" w:customStyle="1" w:styleId="0668A1F7CD1B4A9EBA57C273A92DC8D5">
    <w:name w:val="0668A1F7CD1B4A9EBA57C273A92DC8D5"/>
    <w:rsid w:val="00C539EE"/>
  </w:style>
  <w:style w:type="paragraph" w:customStyle="1" w:styleId="7B6B203E6017464899407AF82AE2E08E">
    <w:name w:val="7B6B203E6017464899407AF82AE2E08E"/>
    <w:rsid w:val="00C539EE"/>
  </w:style>
  <w:style w:type="paragraph" w:customStyle="1" w:styleId="494F6E0E228243A0A788D753B7D3D849">
    <w:name w:val="494F6E0E228243A0A788D753B7D3D849"/>
    <w:rsid w:val="006B6FDD"/>
  </w:style>
  <w:style w:type="paragraph" w:customStyle="1" w:styleId="C02768D55AE74FD4A5240898F3F173AF">
    <w:name w:val="C02768D55AE74FD4A5240898F3F173AF"/>
    <w:rsid w:val="006B6FDD"/>
  </w:style>
  <w:style w:type="paragraph" w:customStyle="1" w:styleId="F7507D500E304F7F9EF2582DF12FDF62">
    <w:name w:val="F7507D500E304F7F9EF2582DF12FDF62"/>
    <w:rsid w:val="006B6FDD"/>
  </w:style>
  <w:style w:type="paragraph" w:customStyle="1" w:styleId="85D9B0831A5247BEBA9118CF187E35C2">
    <w:name w:val="85D9B0831A5247BEBA9118CF187E35C2"/>
    <w:rsid w:val="006B6FDD"/>
  </w:style>
  <w:style w:type="paragraph" w:customStyle="1" w:styleId="1287E0249EE54BA0B6F0DB889CF08B05">
    <w:name w:val="1287E0249EE54BA0B6F0DB889CF08B05"/>
    <w:rsid w:val="00CC2ED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CCB3A-7C78-40A8-9B2B-02E2789D3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3478</Words>
  <Characters>19826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2018-08-31T05:26:00Z</dcterms:created>
  <dcterms:modified xsi:type="dcterms:W3CDTF">2018-08-31T05:50:00Z</dcterms:modified>
</cp:coreProperties>
</file>